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2B2A1" w14:textId="77777777" w:rsidR="00D563E9" w:rsidRPr="00FD6146" w:rsidRDefault="00D563E9" w:rsidP="00D563E9">
      <w:pPr>
        <w:pStyle w:val="aa"/>
        <w:ind w:right="-7" w:firstLine="567"/>
        <w:jc w:val="right"/>
        <w:rPr>
          <w:rFonts w:ascii="GHEA Grapalat" w:hAnsi="GHEA Grapalat" w:cs="Sylfaen"/>
          <w:i/>
          <w:sz w:val="18"/>
          <w:szCs w:val="18"/>
        </w:rPr>
      </w:pPr>
      <w:r w:rsidRPr="00FD6146">
        <w:rPr>
          <w:rFonts w:ascii="GHEA Grapalat" w:hAnsi="GHEA Grapalat" w:cs="Sylfaen"/>
          <w:i/>
          <w:sz w:val="18"/>
          <w:szCs w:val="18"/>
        </w:rPr>
        <w:t xml:space="preserve">                                                                                    </w:t>
      </w:r>
    </w:p>
    <w:p w14:paraId="1F01A170" w14:textId="4471B6A5" w:rsidR="00642EFE" w:rsidRPr="00064ADD" w:rsidRDefault="00642EFE" w:rsidP="00D563E9">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0C994CCC" w:rsidR="00642EFE" w:rsidRPr="00064ADD" w:rsidRDefault="00C56918"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 ԸՆԹԱՑԱԿԱՐԳԻ</w:t>
      </w:r>
      <w:r w:rsidR="00642EFE" w:rsidRPr="00064ADD">
        <w:rPr>
          <w:rFonts w:ascii="GHEA Grapalat" w:hAnsi="GHEA Grapalat"/>
          <w:i w:val="0"/>
          <w:lang w:val="af-ZA"/>
        </w:rPr>
        <w:t xml:space="preserve"> ՄԱՍԻՆ</w:t>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53DC027B"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C56918" w:rsidRPr="00C56918">
        <w:rPr>
          <w:rFonts w:ascii="GHEA Grapalat" w:hAnsi="GHEA Grapalat"/>
          <w:i w:val="0"/>
          <w:lang w:val="af-ZA"/>
        </w:rPr>
        <w:t>2</w:t>
      </w:r>
      <w:r w:rsidR="00974058">
        <w:rPr>
          <w:rFonts w:ascii="GHEA Grapalat" w:hAnsi="GHEA Grapalat"/>
          <w:i w:val="0"/>
          <w:lang w:val="af-ZA"/>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8E72A7">
        <w:rPr>
          <w:rFonts w:ascii="GHEA Grapalat" w:hAnsi="GHEA Grapalat"/>
          <w:i w:val="0"/>
          <w:lang w:val="af-ZA"/>
        </w:rPr>
        <w:t>դեկտեմբեր</w:t>
      </w:r>
      <w:r w:rsidR="00C613C7">
        <w:rPr>
          <w:rFonts w:ascii="GHEA Grapalat" w:hAnsi="GHEA Grapalat"/>
          <w:i w:val="0"/>
          <w:lang w:val="hy-AM"/>
        </w:rPr>
        <w:t>ի</w:t>
      </w:r>
      <w:r w:rsidR="003C53D4" w:rsidRPr="00064ADD">
        <w:rPr>
          <w:rFonts w:ascii="GHEA Grapalat" w:hAnsi="GHEA Grapalat"/>
          <w:i w:val="0"/>
          <w:lang w:val="af-ZA"/>
        </w:rPr>
        <w:t>»</w:t>
      </w:r>
      <w:r w:rsidRPr="00064ADD">
        <w:rPr>
          <w:rFonts w:ascii="GHEA Grapalat" w:hAnsi="GHEA Grapalat"/>
          <w:i w:val="0"/>
          <w:lang w:val="af-ZA"/>
        </w:rPr>
        <w:t xml:space="preserve"> </w:t>
      </w:r>
      <w:r w:rsidR="00C613C7">
        <w:rPr>
          <w:rFonts w:ascii="GHEA Grapalat" w:hAnsi="GHEA Grapalat"/>
          <w:i w:val="0"/>
          <w:lang w:val="hy-AM"/>
        </w:rPr>
        <w:t xml:space="preserve"> </w:t>
      </w:r>
      <w:r w:rsidR="003C53D4" w:rsidRPr="00064ADD">
        <w:rPr>
          <w:rFonts w:ascii="GHEA Grapalat" w:hAnsi="GHEA Grapalat"/>
          <w:i w:val="0"/>
          <w:lang w:val="af-ZA"/>
        </w:rPr>
        <w:t>«</w:t>
      </w:r>
      <w:r w:rsidR="00974058">
        <w:rPr>
          <w:rFonts w:ascii="GHEA Grapalat" w:hAnsi="GHEA Grapalat"/>
          <w:i w:val="0"/>
          <w:lang w:val="hy-AM"/>
        </w:rPr>
        <w:t>1</w:t>
      </w:r>
      <w:r w:rsidR="008E72A7">
        <w:rPr>
          <w:rFonts w:ascii="GHEA Grapalat" w:hAnsi="GHEA Grapalat"/>
          <w:i w:val="0"/>
          <w:lang w:val="hy-AM"/>
        </w:rPr>
        <w:t>7</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C56918" w:rsidRPr="00C56918">
        <w:rPr>
          <w:rFonts w:ascii="GHEA Grapalat" w:hAnsi="GHEA Grapalat"/>
          <w:i w:val="0"/>
          <w:lang w:val="af-ZA"/>
        </w:rPr>
        <w:t>2</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1599D781" w:rsidR="0091042F"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01355">
        <w:rPr>
          <w:rFonts w:ascii="GHEA Grapalat" w:hAnsi="GHEA Grapalat"/>
          <w:i w:val="0"/>
          <w:lang w:val="af-ZA"/>
        </w:rPr>
        <w:t>ԿԵԱՊ-ԳՀԾՁԲ-ՄԱՔ-26/01</w:t>
      </w:r>
      <w:r w:rsidR="00C56918">
        <w:rPr>
          <w:rFonts w:ascii="GHEA Grapalat" w:hAnsi="GHEA Grapalat"/>
          <w:i w:val="0"/>
          <w:lang w:val="af-ZA"/>
        </w:rPr>
        <w:t xml:space="preserve"> </w:t>
      </w:r>
    </w:p>
    <w:p w14:paraId="49EA5FAD" w14:textId="77777777" w:rsidR="00E01355" w:rsidRDefault="00E01355" w:rsidP="00EF3662">
      <w:pPr>
        <w:pStyle w:val="a3"/>
        <w:spacing w:line="240" w:lineRule="auto"/>
        <w:jc w:val="center"/>
        <w:rPr>
          <w:rFonts w:ascii="GHEA Grapalat" w:hAnsi="GHEA Grapalat"/>
          <w:i w:val="0"/>
          <w:lang w:val="af-ZA"/>
        </w:rPr>
      </w:pPr>
    </w:p>
    <w:p w14:paraId="5B8D8BFE" w14:textId="77777777" w:rsidR="008E72A7" w:rsidRPr="0094043A" w:rsidRDefault="008E72A7" w:rsidP="008E72A7">
      <w:pPr>
        <w:pStyle w:val="a3"/>
        <w:spacing w:line="240" w:lineRule="auto"/>
        <w:jc w:val="center"/>
        <w:rPr>
          <w:rFonts w:ascii="GHEA Grapalat" w:hAnsi="GHEA Grapalat"/>
          <w:b/>
          <w:i w:val="0"/>
          <w:lang w:val="af-ZA"/>
        </w:rPr>
      </w:pPr>
      <w:r w:rsidRPr="00FA443A">
        <w:rPr>
          <w:rFonts w:ascii="GHEA Grapalat" w:hAnsi="GHEA Grapalat" w:cs="Sylfaen"/>
          <w:sz w:val="18"/>
          <w:szCs w:val="18"/>
          <w:highlight w:val="yellow"/>
          <w:lang w:val="hy-AM"/>
        </w:rPr>
        <w:t>Սույն ը</w:t>
      </w:r>
      <w:proofErr w:type="spellStart"/>
      <w:r w:rsidRPr="00FA443A">
        <w:rPr>
          <w:rFonts w:ascii="GHEA Grapalat" w:hAnsi="GHEA Grapalat" w:cs="Sylfaen"/>
          <w:sz w:val="18"/>
          <w:szCs w:val="18"/>
          <w:highlight w:val="yellow"/>
          <w:lang w:val="en-US"/>
        </w:rPr>
        <w:t>նթացակարգը</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կազմակերպվում</w:t>
      </w:r>
      <w:proofErr w:type="spellEnd"/>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է</w:t>
      </w:r>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Գնումների</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մասին</w:t>
      </w:r>
      <w:proofErr w:type="spellEnd"/>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ՀՀ</w:t>
      </w:r>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օրենքի</w:t>
      </w:r>
      <w:proofErr w:type="spellEnd"/>
      <w:r w:rsidRPr="00FA443A">
        <w:rPr>
          <w:rFonts w:ascii="GHEA Grapalat" w:hAnsi="GHEA Grapalat" w:cs="Sylfaen"/>
          <w:sz w:val="18"/>
          <w:szCs w:val="18"/>
          <w:highlight w:val="yellow"/>
          <w:lang w:val="af-ZA"/>
        </w:rPr>
        <w:t xml:space="preserve"> 15-</w:t>
      </w:r>
      <w:proofErr w:type="spellStart"/>
      <w:r w:rsidRPr="00FA443A">
        <w:rPr>
          <w:rFonts w:ascii="GHEA Grapalat" w:hAnsi="GHEA Grapalat" w:cs="Sylfaen"/>
          <w:sz w:val="18"/>
          <w:szCs w:val="18"/>
          <w:highlight w:val="yellow"/>
          <w:lang w:val="en-US"/>
        </w:rPr>
        <w:t>րդ</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հոդվածի</w:t>
      </w:r>
      <w:proofErr w:type="spellEnd"/>
      <w:r w:rsidRPr="00FA443A">
        <w:rPr>
          <w:rFonts w:ascii="GHEA Grapalat" w:hAnsi="GHEA Grapalat" w:cs="Sylfaen"/>
          <w:sz w:val="18"/>
          <w:szCs w:val="18"/>
          <w:highlight w:val="yellow"/>
          <w:lang w:val="af-ZA"/>
        </w:rPr>
        <w:t xml:space="preserve"> 6-</w:t>
      </w:r>
      <w:proofErr w:type="spellStart"/>
      <w:r w:rsidRPr="00FA443A">
        <w:rPr>
          <w:rFonts w:ascii="GHEA Grapalat" w:hAnsi="GHEA Grapalat" w:cs="Sylfaen"/>
          <w:sz w:val="18"/>
          <w:szCs w:val="18"/>
          <w:highlight w:val="yellow"/>
          <w:lang w:val="en-US"/>
        </w:rPr>
        <w:t>րդ</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մասի</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հիման</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վրա</w:t>
      </w:r>
      <w:proofErr w:type="spellEnd"/>
      <w:r w:rsidRPr="00FA443A">
        <w:rPr>
          <w:rFonts w:ascii="GHEA Grapalat" w:hAnsi="GHEA Grapalat"/>
          <w:sz w:val="18"/>
          <w:szCs w:val="18"/>
          <w:u w:val="single"/>
          <w:lang w:val="af-ZA"/>
        </w:rPr>
        <w:t xml:space="preserve">   </w:t>
      </w:r>
      <w:r w:rsidRPr="0094043A">
        <w:rPr>
          <w:rFonts w:ascii="GHEA Grapalat" w:hAnsi="GHEA Grapalat"/>
          <w:b/>
          <w:i w:val="0"/>
          <w:u w:val="single"/>
          <w:lang w:val="af-ZA"/>
        </w:rPr>
        <w:t xml:space="preserve">    </w:t>
      </w:r>
    </w:p>
    <w:p w14:paraId="707F37D3" w14:textId="77777777" w:rsidR="008E72A7" w:rsidRDefault="008E72A7" w:rsidP="00EF3662">
      <w:pPr>
        <w:pStyle w:val="a3"/>
        <w:spacing w:line="240" w:lineRule="auto"/>
        <w:jc w:val="center"/>
        <w:rPr>
          <w:rFonts w:ascii="GHEA Grapalat" w:hAnsi="GHEA Grapalat"/>
          <w:i w:val="0"/>
          <w:lang w:val="af-ZA"/>
        </w:rPr>
      </w:pPr>
    </w:p>
    <w:p w14:paraId="668E5FE2" w14:textId="77777777" w:rsidR="00C613C7" w:rsidRDefault="00C613C7" w:rsidP="00EF3662">
      <w:pPr>
        <w:pStyle w:val="a3"/>
        <w:spacing w:line="240" w:lineRule="auto"/>
        <w:jc w:val="center"/>
        <w:rPr>
          <w:rFonts w:ascii="GHEA Grapalat" w:hAnsi="GHEA Grapalat"/>
          <w:i w:val="0"/>
          <w:lang w:val="af-ZA"/>
        </w:rPr>
      </w:pPr>
    </w:p>
    <w:p w14:paraId="02C21C9C" w14:textId="77777777" w:rsidR="00C613C7" w:rsidRPr="00712340" w:rsidRDefault="00C613C7" w:rsidP="00C613C7">
      <w:pPr>
        <w:pStyle w:val="a3"/>
        <w:spacing w:line="240" w:lineRule="auto"/>
        <w:jc w:val="center"/>
        <w:rPr>
          <w:rFonts w:ascii="GHEA Grapalat" w:hAnsi="GHEA Grapalat"/>
          <w:i w:val="0"/>
          <w:lang w:val="af-ZA"/>
        </w:rPr>
      </w:pPr>
      <w:r w:rsidRPr="00712340">
        <w:rPr>
          <w:rFonts w:ascii="GHEA Grapalat" w:hAnsi="GHEA Grapalat"/>
          <w:i w:val="0"/>
          <w:u w:val="single"/>
          <w:lang w:val="af-ZA"/>
        </w:rPr>
        <w:t xml:space="preserve">  </w:t>
      </w:r>
    </w:p>
    <w:p w14:paraId="2990F807" w14:textId="37B5E2B9" w:rsidR="00C56918" w:rsidRPr="0004740A" w:rsidRDefault="00C56918" w:rsidP="00C56918">
      <w:pPr>
        <w:pStyle w:val="a3"/>
        <w:spacing w:line="240" w:lineRule="auto"/>
        <w:ind w:firstLine="708"/>
        <w:jc w:val="left"/>
        <w:rPr>
          <w:rFonts w:ascii="GHEA Grapalat" w:hAnsi="GHEA Grapalat"/>
          <w:i w:val="0"/>
          <w:lang w:val="af-ZA"/>
        </w:rPr>
      </w:pPr>
      <w:r w:rsidRPr="0004740A">
        <w:rPr>
          <w:rFonts w:ascii="GHEA Grapalat" w:hAnsi="GHEA Grapalat"/>
          <w:i w:val="0"/>
          <w:lang w:val="af-ZA"/>
        </w:rPr>
        <w:t xml:space="preserve">Պատվիրատուն` </w:t>
      </w:r>
      <w:r w:rsidR="00C613C7">
        <w:rPr>
          <w:rFonts w:ascii="GHEA Grapalat" w:hAnsi="GHEA Grapalat"/>
          <w:b/>
          <w:i w:val="0"/>
          <w:lang w:val="af-ZA"/>
        </w:rPr>
        <w:t>&lt;&lt;Կառլեն Եսայանի անվան պոլիկլինիկա&gt;&gt; ՓԲԸ</w:t>
      </w:r>
      <w:r w:rsidRPr="0004740A">
        <w:rPr>
          <w:rFonts w:ascii="GHEA Grapalat" w:hAnsi="GHEA Grapalat"/>
          <w:i w:val="0"/>
          <w:lang w:val="af-ZA"/>
        </w:rPr>
        <w:t xml:space="preserve">-ը, որը գտնվում է </w:t>
      </w:r>
      <w:r w:rsidR="00181127">
        <w:rPr>
          <w:rFonts w:ascii="GHEA Grapalat" w:hAnsi="GHEA Grapalat"/>
          <w:i w:val="0"/>
          <w:lang w:val="af-ZA"/>
        </w:rPr>
        <w:t>Ք. Երևան, Ներսիսյան 7/1</w:t>
      </w:r>
      <w:r w:rsidRPr="0004740A">
        <w:rPr>
          <w:rFonts w:ascii="GHEA Grapalat" w:hAnsi="GHEA Grapalat"/>
          <w:i w:val="0"/>
          <w:lang w:val="af-ZA"/>
        </w:rPr>
        <w:t xml:space="preserve"> </w:t>
      </w:r>
      <w:r w:rsidR="00181127">
        <w:rPr>
          <w:rFonts w:ascii="GHEA Grapalat" w:hAnsi="GHEA Grapalat"/>
          <w:i w:val="0"/>
          <w:lang w:val="hy-AM"/>
        </w:rPr>
        <w:t xml:space="preserve"> </w:t>
      </w:r>
      <w:r w:rsidRPr="0004740A">
        <w:rPr>
          <w:rFonts w:ascii="GHEA Grapalat" w:hAnsi="GHEA Grapalat"/>
          <w:i w:val="0"/>
          <w:lang w:val="af-ZA"/>
        </w:rPr>
        <w:t>հասցեում, հայտարարում է գնանշման հարցում, որն իրականացվում է մեկ փուլով:</w:t>
      </w:r>
    </w:p>
    <w:p w14:paraId="0BED28D2" w14:textId="120DF02D" w:rsidR="00C56918" w:rsidRPr="0004740A" w:rsidRDefault="00A20B69" w:rsidP="00C56918">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C56918" w:rsidRPr="0004740A">
        <w:rPr>
          <w:rFonts w:ascii="GHEA Grapalat" w:hAnsi="GHEA Grapalat"/>
          <w:i w:val="0"/>
          <w:lang w:val="af-ZA"/>
        </w:rPr>
        <w:t>Սույն ընթացակարգի</w:t>
      </w:r>
      <w:bookmarkEnd w:id="0"/>
      <w:r w:rsidR="00C56918" w:rsidRPr="0004740A">
        <w:rPr>
          <w:rFonts w:ascii="GHEA Grapalat" w:hAnsi="GHEA Grapalat"/>
          <w:i w:val="0"/>
          <w:lang w:val="af-ZA"/>
        </w:rPr>
        <w:t xml:space="preserve"> արդյունքում </w:t>
      </w:r>
      <w:r w:rsidR="00C56918" w:rsidRPr="0004740A">
        <w:rPr>
          <w:rFonts w:ascii="GHEA Grapalat" w:hAnsi="GHEA Grapalat"/>
          <w:i w:val="0"/>
          <w:lang w:val="hy-AM"/>
        </w:rPr>
        <w:t>ընտրված</w:t>
      </w:r>
      <w:r w:rsidR="00C56918" w:rsidRPr="0004740A">
        <w:rPr>
          <w:rFonts w:ascii="GHEA Grapalat" w:hAnsi="GHEA Grapalat"/>
          <w:i w:val="0"/>
          <w:lang w:val="af-ZA"/>
        </w:rPr>
        <w:t xml:space="preserve"> մասնակցին սահմանված կարգով կառաջարկվի կնքել </w:t>
      </w:r>
      <w:proofErr w:type="spellStart"/>
      <w:r w:rsidR="00AD69E0">
        <w:rPr>
          <w:rFonts w:ascii="GHEA Grapalat" w:hAnsi="GHEA Grapalat"/>
          <w:b/>
          <w:i w:val="0"/>
          <w:lang w:val="en-US"/>
        </w:rPr>
        <w:t>Մաքրման</w:t>
      </w:r>
      <w:proofErr w:type="spellEnd"/>
      <w:r w:rsidR="00AD69E0" w:rsidRPr="00AD69E0">
        <w:rPr>
          <w:rFonts w:ascii="GHEA Grapalat" w:hAnsi="GHEA Grapalat"/>
          <w:b/>
          <w:i w:val="0"/>
          <w:lang w:val="af-ZA"/>
        </w:rPr>
        <w:t xml:space="preserve">  </w:t>
      </w:r>
      <w:proofErr w:type="spellStart"/>
      <w:r w:rsidR="00AD69E0">
        <w:rPr>
          <w:rFonts w:ascii="GHEA Grapalat" w:hAnsi="GHEA Grapalat"/>
          <w:b/>
          <w:i w:val="0"/>
          <w:lang w:val="en-US"/>
        </w:rPr>
        <w:t>ծառայություններ</w:t>
      </w:r>
      <w:proofErr w:type="spellEnd"/>
      <w:r w:rsidR="00C613C7" w:rsidRPr="00C613C7">
        <w:rPr>
          <w:rFonts w:ascii="GHEA Grapalat" w:hAnsi="GHEA Grapalat"/>
          <w:b/>
          <w:i w:val="0"/>
          <w:lang w:val="af-ZA"/>
        </w:rPr>
        <w:t xml:space="preserve"> </w:t>
      </w:r>
      <w:r w:rsidR="00C56918" w:rsidRPr="0004740A">
        <w:rPr>
          <w:rFonts w:ascii="GHEA Grapalat" w:hAnsi="GHEA Grapalat"/>
          <w:i w:val="0"/>
          <w:lang w:val="af-ZA"/>
        </w:rPr>
        <w:t xml:space="preserve">  մատուցման պայմանագիր (այսուհետ` պայմանագիր)։ </w:t>
      </w:r>
    </w:p>
    <w:p w14:paraId="2D5691F0" w14:textId="2443B68A"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23879B68"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00BD2E1D">
        <w:rPr>
          <w:rFonts w:ascii="GHEA Grapalat" w:hAnsi="GHEA Grapalat"/>
          <w:i w:val="0"/>
          <w:lang w:val="af-ZA"/>
        </w:rPr>
        <w:t xml:space="preserve"> </w:t>
      </w:r>
      <w:r w:rsidR="00181127">
        <w:rPr>
          <w:rFonts w:ascii="GHEA Grapalat" w:hAnsi="GHEA Grapalat"/>
          <w:b/>
          <w:i w:val="0"/>
          <w:lang w:val="af-ZA"/>
        </w:rPr>
        <w:t>ք. Երևան, Ներսիսյան 7/1</w:t>
      </w:r>
      <w:r w:rsidR="00BD2E1D" w:rsidRPr="00BD2E1D">
        <w:rPr>
          <w:rFonts w:ascii="GHEA Grapalat" w:hAnsi="GHEA Grapalat"/>
          <w:i w:val="0"/>
          <w:lang w:val="af-ZA"/>
        </w:rPr>
        <w:t xml:space="preserve"> </w:t>
      </w:r>
      <w:r w:rsidRPr="00064ADD">
        <w:rPr>
          <w:rFonts w:ascii="GHEA Grapalat" w:hAnsi="GHEA Grapalat"/>
          <w:i w:val="0"/>
          <w:lang w:val="af-ZA"/>
        </w:rPr>
        <w:t>հասցեով,</w:t>
      </w:r>
      <w:r w:rsidR="00BD2E1D">
        <w:rPr>
          <w:rFonts w:ascii="GHEA Grapalat" w:hAnsi="GHEA Grapalat"/>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BD2E1D">
        <w:rPr>
          <w:rFonts w:ascii="GHEA Grapalat" w:hAnsi="GHEA Grapalat"/>
          <w:i w:val="0"/>
          <w:u w:val="single"/>
          <w:lang w:val="af-ZA"/>
        </w:rPr>
        <w:t>7</w:t>
      </w:r>
      <w:r w:rsidRPr="00064ADD">
        <w:rPr>
          <w:rFonts w:ascii="GHEA Grapalat" w:hAnsi="GHEA Grapalat"/>
          <w:i w:val="0"/>
          <w:lang w:val="af-ZA"/>
        </w:rPr>
        <w:t xml:space="preserve">-րդ օրվա ժամը </w:t>
      </w:r>
      <w:r w:rsidR="008E72A7">
        <w:rPr>
          <w:rFonts w:ascii="GHEA Grapalat" w:hAnsi="GHEA Grapalat"/>
          <w:b/>
          <w:i w:val="0"/>
          <w:u w:val="single"/>
          <w:lang w:val="af-ZA"/>
        </w:rPr>
        <w:t>14։00</w:t>
      </w:r>
      <w:r w:rsidR="00BD2E1D">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52F7C129" w:rsidR="003E7559" w:rsidRPr="003F13ED" w:rsidRDefault="003E7559" w:rsidP="003E7559">
      <w:pPr>
        <w:pStyle w:val="a3"/>
        <w:spacing w:line="240" w:lineRule="auto"/>
        <w:ind w:firstLine="708"/>
        <w:rPr>
          <w:rFonts w:ascii="GHEA Grapalat" w:hAnsi="GHEA Grapalat"/>
          <w:b/>
          <w:lang w:val="af-ZA"/>
        </w:rPr>
      </w:pPr>
      <w:r w:rsidRPr="00064ADD">
        <w:rPr>
          <w:rFonts w:ascii="GHEA Grapalat" w:hAnsi="GHEA Grapalat"/>
          <w:i w:val="0"/>
          <w:lang w:val="af-ZA"/>
        </w:rPr>
        <w:t xml:space="preserve">Հայտերի բացումը տեղի կունենա </w:t>
      </w:r>
      <w:r w:rsidR="00181127">
        <w:rPr>
          <w:rFonts w:ascii="GHEA Grapalat" w:hAnsi="GHEA Grapalat"/>
          <w:b/>
          <w:lang w:val="af-ZA"/>
        </w:rPr>
        <w:t>ք. Երևան, Ներսիսյան 7/1</w:t>
      </w:r>
      <w:r w:rsidR="00BD2E1D" w:rsidRPr="00BD2E1D">
        <w:rPr>
          <w:rFonts w:ascii="GHEA Grapalat" w:hAnsi="GHEA Grapalat"/>
          <w:b/>
          <w:lang w:val="af-ZA"/>
        </w:rPr>
        <w:t xml:space="preserve"> </w:t>
      </w:r>
      <w:r w:rsidRPr="00BD2E1D">
        <w:rPr>
          <w:rFonts w:ascii="GHEA Grapalat" w:hAnsi="GHEA Grapalat"/>
          <w:b/>
          <w:lang w:val="af-ZA"/>
        </w:rPr>
        <w:t xml:space="preserve">հասցեում,  « </w:t>
      </w:r>
      <w:r w:rsidR="00BD2E1D" w:rsidRPr="00BD2E1D">
        <w:rPr>
          <w:rFonts w:ascii="GHEA Grapalat" w:hAnsi="GHEA Grapalat"/>
          <w:b/>
          <w:lang w:val="af-ZA"/>
        </w:rPr>
        <w:t>202</w:t>
      </w:r>
      <w:r w:rsidR="00974058">
        <w:rPr>
          <w:rFonts w:ascii="GHEA Grapalat" w:hAnsi="GHEA Grapalat"/>
          <w:b/>
          <w:lang w:val="hy-AM"/>
        </w:rPr>
        <w:t>5</w:t>
      </w:r>
      <w:r w:rsidRPr="00BD2E1D">
        <w:rPr>
          <w:rFonts w:ascii="GHEA Grapalat" w:hAnsi="GHEA Grapalat"/>
          <w:b/>
          <w:lang w:val="af-ZA"/>
        </w:rPr>
        <w:t xml:space="preserve"> » «</w:t>
      </w:r>
      <w:r w:rsidR="008E72A7">
        <w:rPr>
          <w:rFonts w:ascii="GHEA Grapalat" w:hAnsi="GHEA Grapalat"/>
          <w:b/>
          <w:lang w:val="af-ZA"/>
        </w:rPr>
        <w:t>դեկտեմբեր</w:t>
      </w:r>
      <w:r w:rsidR="00D563E9">
        <w:rPr>
          <w:rFonts w:ascii="GHEA Grapalat" w:hAnsi="GHEA Grapalat"/>
          <w:b/>
          <w:lang w:val="hy-AM"/>
        </w:rPr>
        <w:t>ի</w:t>
      </w:r>
      <w:r w:rsidR="00DA7AFE">
        <w:rPr>
          <w:rFonts w:ascii="GHEA Grapalat" w:hAnsi="GHEA Grapalat"/>
          <w:b/>
          <w:lang w:val="af-ZA"/>
        </w:rPr>
        <w:t>» «</w:t>
      </w:r>
      <w:r w:rsidR="00EA2B32">
        <w:rPr>
          <w:rFonts w:ascii="GHEA Grapalat" w:hAnsi="GHEA Grapalat"/>
          <w:b/>
          <w:lang w:val="hy-AM"/>
        </w:rPr>
        <w:t>2</w:t>
      </w:r>
      <w:r w:rsidR="008E72A7">
        <w:rPr>
          <w:rFonts w:ascii="GHEA Grapalat" w:hAnsi="GHEA Grapalat"/>
          <w:b/>
          <w:lang w:val="hy-AM"/>
        </w:rPr>
        <w:t>4</w:t>
      </w:r>
      <w:r w:rsidRPr="00BD2E1D">
        <w:rPr>
          <w:rFonts w:ascii="GHEA Grapalat" w:hAnsi="GHEA Grapalat"/>
          <w:b/>
          <w:lang w:val="af-ZA"/>
        </w:rPr>
        <w:t xml:space="preserve">» -ին ժամը  </w:t>
      </w:r>
      <w:r w:rsidR="008E72A7">
        <w:rPr>
          <w:rFonts w:ascii="GHEA Grapalat" w:hAnsi="GHEA Grapalat"/>
          <w:b/>
          <w:lang w:val="af-ZA"/>
        </w:rPr>
        <w:t>14։00</w:t>
      </w:r>
      <w:r w:rsidRPr="00BD2E1D">
        <w:rPr>
          <w:rFonts w:ascii="GHEA Grapalat" w:hAnsi="GHEA Grapalat"/>
          <w:b/>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22F44DC9" w14:textId="24E1A1DE" w:rsidR="00BD2E1D" w:rsidRPr="00181127" w:rsidRDefault="00BD2E1D" w:rsidP="00BD2E1D">
      <w:pPr>
        <w:pStyle w:val="a3"/>
        <w:spacing w:line="240" w:lineRule="auto"/>
        <w:rPr>
          <w:rFonts w:ascii="GHEA Grapalat" w:hAnsi="GHEA Grapalat"/>
          <w:i w:val="0"/>
          <w:lang w:val="hy-AM"/>
        </w:rPr>
      </w:pPr>
      <w:r w:rsidRPr="0004740A">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181127">
        <w:rPr>
          <w:rFonts w:ascii="GHEA Grapalat" w:hAnsi="GHEA Grapalat"/>
          <w:i w:val="0"/>
          <w:lang w:val="hy-AM"/>
        </w:rPr>
        <w:t>՝ Ն․Ավետիսյան։</w:t>
      </w:r>
    </w:p>
    <w:p w14:paraId="1158E9FF" w14:textId="77777777" w:rsidR="00BD2E1D" w:rsidRPr="0004740A" w:rsidRDefault="00BD2E1D" w:rsidP="00BD2E1D">
      <w:pPr>
        <w:pStyle w:val="a3"/>
        <w:spacing w:line="240" w:lineRule="auto"/>
        <w:ind w:firstLine="0"/>
        <w:rPr>
          <w:rFonts w:ascii="GHEA Grapalat" w:hAnsi="GHEA Grapalat"/>
          <w:i w:val="0"/>
          <w:lang w:val="af-ZA"/>
        </w:rPr>
      </w:pPr>
      <w:r w:rsidRPr="0004740A">
        <w:rPr>
          <w:rFonts w:ascii="GHEA Grapalat" w:hAnsi="GHEA Grapalat"/>
          <w:i w:val="0"/>
          <w:lang w:val="af-ZA"/>
        </w:rPr>
        <w:tab/>
      </w:r>
      <w:r w:rsidRPr="0004740A">
        <w:rPr>
          <w:rFonts w:ascii="GHEA Grapalat" w:hAnsi="GHEA Grapalat"/>
          <w:i w:val="0"/>
          <w:lang w:val="af-ZA"/>
        </w:rPr>
        <w:tab/>
      </w:r>
      <w:r w:rsidRPr="0004740A">
        <w:rPr>
          <w:rFonts w:ascii="GHEA Grapalat" w:hAnsi="GHEA Grapalat"/>
          <w:i w:val="0"/>
          <w:lang w:val="af-ZA"/>
        </w:rPr>
        <w:tab/>
      </w:r>
      <w:r w:rsidRPr="0004740A">
        <w:rPr>
          <w:rFonts w:ascii="GHEA Grapalat" w:hAnsi="GHEA Grapalat"/>
          <w:i w:val="0"/>
          <w:lang w:val="af-ZA"/>
        </w:rPr>
        <w:tab/>
      </w:r>
      <w:r w:rsidRPr="0004740A">
        <w:rPr>
          <w:rFonts w:ascii="GHEA Grapalat" w:hAnsi="GHEA Grapalat"/>
          <w:i w:val="0"/>
          <w:lang w:val="af-ZA"/>
        </w:rPr>
        <w:tab/>
        <w:t xml:space="preserve">             </w:t>
      </w:r>
    </w:p>
    <w:p w14:paraId="1B15842D" w14:textId="39D45616" w:rsidR="00BD2E1D" w:rsidRPr="0004740A" w:rsidRDefault="00BD2E1D" w:rsidP="00BD2E1D">
      <w:pPr>
        <w:pStyle w:val="a3"/>
        <w:tabs>
          <w:tab w:val="left" w:pos="1020"/>
        </w:tabs>
        <w:spacing w:line="240" w:lineRule="auto"/>
        <w:ind w:firstLine="0"/>
        <w:jc w:val="center"/>
        <w:rPr>
          <w:rFonts w:ascii="GHEA Grapalat" w:hAnsi="GHEA Grapalat"/>
          <w:b/>
          <w:i w:val="0"/>
          <w:lang w:val="af-ZA"/>
        </w:rPr>
      </w:pPr>
      <w:r w:rsidRPr="0004740A">
        <w:rPr>
          <w:rFonts w:ascii="GHEA Grapalat" w:hAnsi="GHEA Grapalat"/>
          <w:b/>
          <w:i w:val="0"/>
          <w:lang w:val="af-ZA"/>
        </w:rPr>
        <w:t>Հեռախոս: 0</w:t>
      </w:r>
      <w:r w:rsidR="002A5028">
        <w:rPr>
          <w:rFonts w:ascii="GHEA Grapalat" w:hAnsi="GHEA Grapalat"/>
          <w:b/>
          <w:i w:val="0"/>
          <w:lang w:val="hy-AM"/>
        </w:rPr>
        <w:t>99</w:t>
      </w:r>
      <w:r w:rsidRPr="0004740A">
        <w:rPr>
          <w:rFonts w:ascii="GHEA Grapalat" w:hAnsi="GHEA Grapalat"/>
          <w:b/>
          <w:i w:val="0"/>
          <w:lang w:val="af-ZA"/>
        </w:rPr>
        <w:t xml:space="preserve"> 24 49 74</w:t>
      </w:r>
    </w:p>
    <w:p w14:paraId="237C7017" w14:textId="77777777" w:rsidR="00BD2E1D" w:rsidRPr="0004740A" w:rsidRDefault="00BD2E1D" w:rsidP="00BD2E1D">
      <w:pPr>
        <w:pStyle w:val="a3"/>
        <w:spacing w:line="240" w:lineRule="auto"/>
        <w:ind w:firstLine="0"/>
        <w:jc w:val="center"/>
        <w:rPr>
          <w:rFonts w:ascii="GHEA Grapalat" w:hAnsi="GHEA Grapalat"/>
          <w:i w:val="0"/>
          <w:u w:val="single"/>
          <w:lang w:val="af-ZA"/>
        </w:rPr>
      </w:pPr>
    </w:p>
    <w:p w14:paraId="77E4EF9A" w14:textId="77777777" w:rsidR="00BD2E1D" w:rsidRPr="0004740A" w:rsidRDefault="00BD2E1D" w:rsidP="00BD2E1D">
      <w:pPr>
        <w:pStyle w:val="a3"/>
        <w:spacing w:line="240" w:lineRule="auto"/>
        <w:ind w:firstLine="1980"/>
        <w:jc w:val="center"/>
        <w:rPr>
          <w:rFonts w:ascii="GHEA Grapalat" w:hAnsi="GHEA Grapalat"/>
          <w:b/>
          <w:i w:val="0"/>
          <w:lang w:val="af-ZA"/>
        </w:rPr>
      </w:pPr>
      <w:r w:rsidRPr="0004740A">
        <w:rPr>
          <w:rFonts w:ascii="GHEA Grapalat" w:hAnsi="GHEA Grapalat"/>
          <w:b/>
          <w:i w:val="0"/>
          <w:lang w:val="af-ZA"/>
        </w:rPr>
        <w:t xml:space="preserve">Էլ. փոստ` </w:t>
      </w:r>
      <w:hyperlink r:id="rId8" w:history="1">
        <w:r w:rsidRPr="0004740A">
          <w:rPr>
            <w:rStyle w:val="a9"/>
            <w:rFonts w:ascii="GHEA Grapalat" w:hAnsi="GHEA Grapalat"/>
            <w:b/>
            <w:i w:val="0"/>
            <w:lang w:val="af-ZA"/>
          </w:rPr>
          <w:t>protender.itender@gmail.com</w:t>
        </w:r>
      </w:hyperlink>
    </w:p>
    <w:p w14:paraId="24C8F191" w14:textId="77777777" w:rsidR="00BD2E1D" w:rsidRPr="0004740A" w:rsidRDefault="00BD2E1D" w:rsidP="00BD2E1D">
      <w:pPr>
        <w:pStyle w:val="a3"/>
        <w:spacing w:line="240" w:lineRule="auto"/>
        <w:rPr>
          <w:rFonts w:ascii="GHEA Grapalat" w:hAnsi="GHEA Grapalat"/>
          <w:i w:val="0"/>
          <w:u w:val="single"/>
          <w:lang w:val="af-ZA"/>
        </w:rPr>
      </w:pPr>
    </w:p>
    <w:p w14:paraId="4BE7FCA6" w14:textId="27ABA5D4" w:rsidR="00BD2E1D" w:rsidRPr="0004740A" w:rsidRDefault="00BD2E1D" w:rsidP="00BD2E1D">
      <w:pPr>
        <w:pStyle w:val="a3"/>
        <w:spacing w:line="240" w:lineRule="auto"/>
        <w:ind w:firstLine="0"/>
        <w:jc w:val="left"/>
        <w:rPr>
          <w:rFonts w:ascii="GHEA Grapalat" w:hAnsi="GHEA Grapalat" w:cs="Sylfaen"/>
          <w:i w:val="0"/>
          <w:lang w:val="af-ZA"/>
        </w:rPr>
      </w:pPr>
      <w:r w:rsidRPr="0004740A">
        <w:rPr>
          <w:rFonts w:ascii="GHEA Grapalat" w:hAnsi="GHEA Grapalat"/>
          <w:i w:val="0"/>
          <w:lang w:val="af-ZA"/>
        </w:rPr>
        <w:t xml:space="preserve">Պատվիրատու </w:t>
      </w:r>
      <w:r w:rsidRPr="0004740A">
        <w:rPr>
          <w:rFonts w:ascii="GHEA Grapalat" w:hAnsi="GHEA Grapalat"/>
          <w:i w:val="0"/>
          <w:u w:val="single"/>
          <w:lang w:val="af-ZA"/>
        </w:rPr>
        <w:tab/>
      </w:r>
      <w:r w:rsidRPr="0004740A">
        <w:rPr>
          <w:rFonts w:ascii="GHEA Grapalat" w:hAnsi="GHEA Grapalat"/>
          <w:i w:val="0"/>
          <w:lang w:val="af-ZA"/>
        </w:rPr>
        <w:t>`</w:t>
      </w:r>
      <w:r w:rsidRPr="0004740A">
        <w:rPr>
          <w:rFonts w:ascii="GHEA Grapalat" w:hAnsi="GHEA Grapalat"/>
          <w:i w:val="0"/>
          <w:lang w:val="hy-AM"/>
        </w:rPr>
        <w:t xml:space="preserve"> </w:t>
      </w:r>
      <w:r w:rsidR="00C613C7">
        <w:rPr>
          <w:rFonts w:ascii="GHEA Grapalat" w:hAnsi="GHEA Grapalat"/>
          <w:b/>
          <w:i w:val="0"/>
          <w:lang w:val="af-ZA"/>
        </w:rPr>
        <w:t>&lt;&lt;Կառլեն Եսայանի անվան պոլիկլինիկա&gt;&gt; ՓԲԸ</w:t>
      </w: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290307F8" w14:textId="77777777" w:rsidR="002A5028" w:rsidRPr="00023AED" w:rsidRDefault="002A5028" w:rsidP="00EF3662">
      <w:pPr>
        <w:pStyle w:val="aa"/>
        <w:spacing w:after="0"/>
        <w:ind w:firstLine="567"/>
        <w:jc w:val="right"/>
        <w:rPr>
          <w:rFonts w:ascii="GHEA Grapalat" w:hAnsi="GHEA Grapalat" w:cs="Sylfaen"/>
          <w:i/>
          <w:sz w:val="20"/>
          <w:szCs w:val="20"/>
          <w:lang w:val="af-ZA"/>
        </w:rPr>
      </w:pPr>
    </w:p>
    <w:p w14:paraId="0EA7578A" w14:textId="77777777" w:rsidR="002A5028" w:rsidRPr="00023AED" w:rsidRDefault="002A5028" w:rsidP="00EF3662">
      <w:pPr>
        <w:pStyle w:val="aa"/>
        <w:spacing w:after="0"/>
        <w:ind w:firstLine="567"/>
        <w:jc w:val="right"/>
        <w:rPr>
          <w:rFonts w:ascii="GHEA Grapalat" w:hAnsi="GHEA Grapalat" w:cs="Sylfaen"/>
          <w:i/>
          <w:sz w:val="20"/>
          <w:szCs w:val="20"/>
          <w:lang w:val="af-ZA"/>
        </w:rPr>
      </w:pPr>
    </w:p>
    <w:p w14:paraId="7A0A0E91" w14:textId="77777777" w:rsidR="00EA2B32" w:rsidRPr="00E15E26" w:rsidRDefault="00EA2B32" w:rsidP="00EF3662">
      <w:pPr>
        <w:pStyle w:val="aa"/>
        <w:spacing w:after="0"/>
        <w:ind w:firstLine="567"/>
        <w:jc w:val="right"/>
        <w:rPr>
          <w:rFonts w:ascii="GHEA Grapalat" w:hAnsi="GHEA Grapalat" w:cs="Sylfaen"/>
          <w:i/>
          <w:sz w:val="20"/>
          <w:szCs w:val="20"/>
          <w:lang w:val="af-ZA"/>
        </w:rPr>
      </w:pPr>
    </w:p>
    <w:p w14:paraId="4FEDAAB0" w14:textId="77777777" w:rsidR="00EA2B32" w:rsidRPr="00E15E26" w:rsidRDefault="00EA2B32" w:rsidP="00EF3662">
      <w:pPr>
        <w:pStyle w:val="aa"/>
        <w:spacing w:after="0"/>
        <w:ind w:firstLine="567"/>
        <w:jc w:val="right"/>
        <w:rPr>
          <w:rFonts w:ascii="GHEA Grapalat" w:hAnsi="GHEA Grapalat" w:cs="Sylfaen"/>
          <w:i/>
          <w:sz w:val="20"/>
          <w:szCs w:val="20"/>
          <w:lang w:val="af-ZA"/>
        </w:rPr>
      </w:pPr>
    </w:p>
    <w:p w14:paraId="12CDE128" w14:textId="6EDDD97E" w:rsidR="00096865" w:rsidRPr="00064ADD" w:rsidRDefault="00096865" w:rsidP="00EF3662">
      <w:pPr>
        <w:pStyle w:val="aa"/>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28C51A0A" w:rsidR="00096865" w:rsidRPr="00064ADD" w:rsidRDefault="00E0135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ԿԵԱՊ-ԳՀԾՁԲ-ՄԱՔ-26/01</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22CF71AE" w:rsidR="00096865" w:rsidRPr="00064ADD" w:rsidRDefault="00C56918"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գնանաշման</w:t>
      </w:r>
      <w:proofErr w:type="spellEnd"/>
      <w:r w:rsidRPr="00BD2E1D">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BD2E1D">
        <w:rPr>
          <w:rFonts w:ascii="GHEA Grapalat" w:hAnsi="GHEA Grapalat" w:cs="Sylfaen"/>
          <w:i/>
          <w:sz w:val="20"/>
          <w:szCs w:val="20"/>
          <w:lang w:val="af-ZA"/>
        </w:rPr>
        <w:t xml:space="preserve"> </w:t>
      </w:r>
      <w:proofErr w:type="spellStart"/>
      <w:r>
        <w:rPr>
          <w:rFonts w:ascii="GHEA Grapalat" w:hAnsi="GHEA Grapalat" w:cs="Sylfaen"/>
          <w:i/>
          <w:sz w:val="20"/>
          <w:szCs w:val="20"/>
        </w:rPr>
        <w:t>ընթացակարգի</w:t>
      </w:r>
      <w:proofErr w:type="spellEnd"/>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3D72B988" w:rsidR="00096865" w:rsidRPr="00064ADD" w:rsidRDefault="00974058"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1</w:t>
      </w:r>
      <w:r w:rsidR="008E72A7">
        <w:rPr>
          <w:rFonts w:ascii="GHEA Grapalat" w:hAnsi="GHEA Grapalat" w:cs="Sylfaen"/>
          <w:i/>
          <w:sz w:val="20"/>
          <w:szCs w:val="20"/>
          <w:lang w:val="af-ZA"/>
        </w:rPr>
        <w:t>7</w:t>
      </w:r>
      <w:r>
        <w:rPr>
          <w:rFonts w:ascii="GHEA Grapalat" w:hAnsi="GHEA Grapalat" w:cs="Sylfaen"/>
          <w:i/>
          <w:sz w:val="20"/>
          <w:szCs w:val="20"/>
          <w:lang w:val="af-ZA"/>
        </w:rPr>
        <w:t>․</w:t>
      </w:r>
      <w:r w:rsidR="008E72A7">
        <w:rPr>
          <w:rFonts w:ascii="GHEA Grapalat" w:hAnsi="GHEA Grapalat" w:cs="Sylfaen"/>
          <w:i/>
          <w:sz w:val="20"/>
          <w:szCs w:val="20"/>
          <w:lang w:val="af-ZA"/>
        </w:rPr>
        <w:t>12</w:t>
      </w:r>
      <w:r>
        <w:rPr>
          <w:rFonts w:ascii="GHEA Grapalat" w:hAnsi="GHEA Grapalat" w:cs="Sylfaen"/>
          <w:i/>
          <w:sz w:val="20"/>
          <w:szCs w:val="20"/>
          <w:lang w:val="af-ZA"/>
        </w:rPr>
        <w:t>.2025</w:t>
      </w:r>
      <w:r w:rsidR="00BD2E1D">
        <w:rPr>
          <w:rFonts w:ascii="GHEA Grapalat" w:hAnsi="GHEA Grapalat" w:cs="Sylfaen"/>
          <w:i/>
          <w:sz w:val="20"/>
          <w:szCs w:val="20"/>
          <w:lang w:val="af-ZA"/>
        </w:rPr>
        <w:t>թ</w:t>
      </w:r>
      <w:r w:rsidR="005C6159" w:rsidRPr="00064ADD">
        <w:rPr>
          <w:rFonts w:ascii="GHEA Grapalat" w:hAnsi="GHEA Grapalat" w:cs="Times Armenian"/>
          <w:i/>
          <w:sz w:val="20"/>
          <w:szCs w:val="20"/>
          <w:u w:val="single"/>
          <w:lang w:val="af-ZA"/>
        </w:rPr>
        <w:t xml:space="preserve"> </w:t>
      </w:r>
      <w:r w:rsidR="005C6159" w:rsidRPr="00064ADD">
        <w:rPr>
          <w:rFonts w:ascii="GHEA Grapalat" w:hAnsi="GHEA Grapalat" w:cs="Times Armenian"/>
          <w:i/>
          <w:sz w:val="20"/>
          <w:szCs w:val="20"/>
          <w:lang w:val="af-ZA"/>
        </w:rPr>
        <w:t xml:space="preserve">-ի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BD2E1D">
        <w:rPr>
          <w:rFonts w:ascii="GHEA Grapalat" w:hAnsi="GHEA Grapalat" w:cs="Times Armenian"/>
          <w:i/>
          <w:sz w:val="20"/>
          <w:szCs w:val="20"/>
          <w:u w:val="single"/>
          <w:lang w:val="af-ZA"/>
        </w:rPr>
        <w:t xml:space="preserve">2 </w:t>
      </w:r>
      <w:proofErr w:type="spellStart"/>
      <w:r w:rsidR="00096865"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2A5028" w:rsidRDefault="00096865" w:rsidP="00EF3662">
      <w:pPr>
        <w:pStyle w:val="aa"/>
        <w:ind w:right="-7" w:firstLine="567"/>
        <w:jc w:val="center"/>
        <w:rPr>
          <w:rFonts w:ascii="GHEA Grapalat" w:hAnsi="GHEA Grapalat"/>
          <w:lang w:val="af-ZA"/>
        </w:rPr>
      </w:pPr>
    </w:p>
    <w:p w14:paraId="0BD44B03" w14:textId="1244838E" w:rsidR="00BD2E1D" w:rsidRPr="002A5028" w:rsidRDefault="00C613C7" w:rsidP="00BD2E1D">
      <w:pPr>
        <w:pStyle w:val="aa"/>
        <w:tabs>
          <w:tab w:val="left" w:pos="5968"/>
        </w:tabs>
        <w:ind w:right="-7" w:firstLine="567"/>
        <w:jc w:val="center"/>
        <w:rPr>
          <w:rFonts w:ascii="GHEA Grapalat" w:hAnsi="GHEA Grapalat"/>
          <w:b/>
          <w:u w:val="single"/>
          <w:lang w:val="af-ZA"/>
        </w:rPr>
      </w:pPr>
      <w:r w:rsidRPr="002A5028">
        <w:rPr>
          <w:rFonts w:ascii="GHEA Grapalat" w:hAnsi="GHEA Grapalat" w:cs="Times Armenian"/>
          <w:b/>
          <w:u w:val="single"/>
          <w:lang w:val="af-ZA"/>
        </w:rPr>
        <w:t>&lt;&lt;Կառլեն Եսայանի անվան պոլիկլինիկա&gt;&gt; ՓԲԸ</w:t>
      </w:r>
    </w:p>
    <w:p w14:paraId="00569E2F" w14:textId="77777777" w:rsidR="00096865" w:rsidRPr="002A5028" w:rsidRDefault="00096865" w:rsidP="00EF3662">
      <w:pPr>
        <w:pStyle w:val="aa"/>
        <w:tabs>
          <w:tab w:val="left" w:pos="5968"/>
        </w:tabs>
        <w:ind w:right="-7" w:firstLine="567"/>
        <w:rPr>
          <w:rFonts w:ascii="GHEA Grapalat" w:hAnsi="GHEA Grapalat"/>
          <w:lang w:val="af-ZA"/>
        </w:rPr>
      </w:pPr>
      <w:r w:rsidRPr="002A5028">
        <w:rPr>
          <w:rFonts w:ascii="GHEA Grapalat" w:hAnsi="GHEA Grapalat"/>
          <w:lang w:val="af-ZA"/>
        </w:rPr>
        <w:tab/>
      </w:r>
    </w:p>
    <w:p w14:paraId="15FF2959" w14:textId="77777777" w:rsidR="00096865" w:rsidRPr="002A5028" w:rsidRDefault="0009686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6D8CC72E" w14:textId="2B7BBDDD" w:rsidR="00BD2E1D" w:rsidRPr="002A5028" w:rsidRDefault="00C613C7" w:rsidP="00BD2E1D">
      <w:pPr>
        <w:pStyle w:val="aa"/>
        <w:spacing w:after="0"/>
        <w:ind w:right="-7"/>
        <w:jc w:val="center"/>
        <w:rPr>
          <w:rFonts w:ascii="GHEA Grapalat" w:hAnsi="GHEA Grapalat" w:cs="Sylfaen"/>
          <w:sz w:val="26"/>
          <w:szCs w:val="26"/>
          <w:lang w:val="af-ZA"/>
        </w:rPr>
      </w:pPr>
      <w:r w:rsidRPr="002A5028">
        <w:rPr>
          <w:rFonts w:ascii="GHEA Grapalat" w:hAnsi="GHEA Grapalat" w:cs="Times Armenian"/>
          <w:sz w:val="26"/>
          <w:szCs w:val="26"/>
          <w:lang w:val="af-ZA"/>
        </w:rPr>
        <w:t>&lt;&lt;Կառլեն Եսայանի անվան պոլիկլինիկա&gt;&gt; ՓԲԸ</w:t>
      </w:r>
      <w:r w:rsidR="00BD2E1D" w:rsidRPr="002A5028">
        <w:rPr>
          <w:rFonts w:ascii="GHEA Grapalat" w:hAnsi="GHEA Grapalat" w:cs="Sylfaen"/>
          <w:sz w:val="26"/>
          <w:szCs w:val="26"/>
          <w:lang w:val="af-ZA"/>
        </w:rPr>
        <w:t>-</w:t>
      </w:r>
      <w:r w:rsidR="00BD2E1D" w:rsidRPr="002A5028">
        <w:rPr>
          <w:rFonts w:ascii="GHEA Grapalat" w:hAnsi="GHEA Grapalat" w:cs="Sylfaen"/>
          <w:sz w:val="26"/>
          <w:szCs w:val="26"/>
        </w:rPr>
        <w:t>Ի</w:t>
      </w:r>
    </w:p>
    <w:p w14:paraId="3FCCF9DE" w14:textId="77777777" w:rsidR="00A932C0" w:rsidRPr="002A5028" w:rsidRDefault="00BD2E1D" w:rsidP="00BD2E1D">
      <w:pPr>
        <w:pStyle w:val="aa"/>
        <w:spacing w:after="0"/>
        <w:ind w:right="-7"/>
        <w:jc w:val="center"/>
        <w:rPr>
          <w:rFonts w:ascii="GHEA Grapalat" w:hAnsi="GHEA Grapalat" w:cs="Times Armenian"/>
          <w:sz w:val="26"/>
          <w:szCs w:val="26"/>
          <w:lang w:val="af-ZA"/>
        </w:rPr>
      </w:pPr>
      <w:r w:rsidRPr="002A5028">
        <w:rPr>
          <w:rFonts w:ascii="GHEA Grapalat" w:hAnsi="GHEA Grapalat" w:cs="Sylfaen"/>
          <w:sz w:val="26"/>
          <w:szCs w:val="26"/>
          <w:lang w:val="af-ZA"/>
        </w:rPr>
        <w:t xml:space="preserve"> </w:t>
      </w:r>
      <w:r w:rsidRPr="002A5028">
        <w:rPr>
          <w:rFonts w:ascii="GHEA Grapalat" w:hAnsi="GHEA Grapalat" w:cs="Sylfaen"/>
          <w:sz w:val="26"/>
          <w:szCs w:val="26"/>
        </w:rPr>
        <w:t>ԿԱՐԻՔՆԵՐԻ</w:t>
      </w:r>
      <w:r w:rsidRPr="002A5028">
        <w:rPr>
          <w:rFonts w:ascii="GHEA Grapalat" w:hAnsi="GHEA Grapalat" w:cs="Times Armenian"/>
          <w:sz w:val="26"/>
          <w:szCs w:val="26"/>
          <w:lang w:val="af-ZA"/>
        </w:rPr>
        <w:t xml:space="preserve"> </w:t>
      </w:r>
      <w:r w:rsidRPr="002A5028">
        <w:rPr>
          <w:rFonts w:ascii="GHEA Grapalat" w:hAnsi="GHEA Grapalat" w:cs="Sylfaen"/>
          <w:sz w:val="26"/>
          <w:szCs w:val="26"/>
        </w:rPr>
        <w:t>ՀԱՄԱՐ</w:t>
      </w:r>
      <w:r w:rsidRPr="002A5028">
        <w:rPr>
          <w:rFonts w:ascii="GHEA Grapalat" w:hAnsi="GHEA Grapalat" w:cs="Times Armenian"/>
          <w:sz w:val="26"/>
          <w:szCs w:val="26"/>
          <w:lang w:val="af-ZA"/>
        </w:rPr>
        <w:t xml:space="preserve">` </w:t>
      </w:r>
      <w:r w:rsidRPr="002A5028">
        <w:rPr>
          <w:rFonts w:ascii="GHEA Grapalat" w:hAnsi="GHEA Grapalat" w:cs="Times Armenian"/>
          <w:sz w:val="26"/>
          <w:szCs w:val="26"/>
          <w:lang w:val="hy-AM"/>
        </w:rPr>
        <w:t xml:space="preserve"> </w:t>
      </w:r>
    </w:p>
    <w:p w14:paraId="62876E9A" w14:textId="77777777" w:rsidR="00A932C0" w:rsidRPr="002A5028" w:rsidRDefault="00A932C0" w:rsidP="00BD2E1D">
      <w:pPr>
        <w:pStyle w:val="aa"/>
        <w:spacing w:after="0"/>
        <w:ind w:right="-7"/>
        <w:jc w:val="center"/>
        <w:rPr>
          <w:rFonts w:ascii="GHEA Grapalat" w:hAnsi="GHEA Grapalat" w:cs="Times Armenian"/>
          <w:sz w:val="26"/>
          <w:szCs w:val="26"/>
          <w:lang w:val="af-ZA"/>
        </w:rPr>
      </w:pPr>
    </w:p>
    <w:p w14:paraId="3906877A" w14:textId="66D48300" w:rsidR="00A932C0" w:rsidRPr="002A5028" w:rsidRDefault="00AD69E0" w:rsidP="00BD2E1D">
      <w:pPr>
        <w:pStyle w:val="aa"/>
        <w:spacing w:after="0"/>
        <w:ind w:right="-7"/>
        <w:jc w:val="center"/>
        <w:rPr>
          <w:rFonts w:ascii="GHEA Grapalat" w:hAnsi="GHEA Grapalat" w:cs="Sylfaen"/>
          <w:sz w:val="26"/>
          <w:szCs w:val="26"/>
          <w:lang w:val="af-ZA"/>
        </w:rPr>
      </w:pPr>
      <w:r w:rsidRPr="002A5028">
        <w:rPr>
          <w:rFonts w:ascii="GHEA Grapalat" w:hAnsi="GHEA Grapalat" w:cs="Sylfaen"/>
          <w:sz w:val="26"/>
          <w:szCs w:val="26"/>
          <w:lang w:val="af-ZA"/>
        </w:rPr>
        <w:t>Մաքրման  ծառայություններ</w:t>
      </w:r>
    </w:p>
    <w:p w14:paraId="063B7289" w14:textId="4A881B2D" w:rsidR="00A932C0" w:rsidRPr="002A5028" w:rsidRDefault="00A932C0" w:rsidP="00BD2E1D">
      <w:pPr>
        <w:pStyle w:val="aa"/>
        <w:spacing w:after="0"/>
        <w:ind w:right="-7"/>
        <w:jc w:val="center"/>
        <w:rPr>
          <w:rFonts w:ascii="GHEA Grapalat" w:hAnsi="GHEA Grapalat" w:cs="Sylfaen"/>
          <w:sz w:val="26"/>
          <w:szCs w:val="26"/>
          <w:lang w:val="af-ZA"/>
        </w:rPr>
      </w:pPr>
      <w:r w:rsidRPr="002A5028">
        <w:rPr>
          <w:rFonts w:ascii="GHEA Grapalat" w:hAnsi="GHEA Grapalat" w:cs="Sylfaen"/>
          <w:sz w:val="26"/>
          <w:szCs w:val="26"/>
          <w:lang w:val="af-ZA"/>
        </w:rPr>
        <w:t xml:space="preserve">  </w:t>
      </w:r>
    </w:p>
    <w:p w14:paraId="0674D764" w14:textId="31A599B5" w:rsidR="00BD2E1D" w:rsidRPr="002A5028" w:rsidRDefault="00BD2E1D" w:rsidP="00BD2E1D">
      <w:pPr>
        <w:pStyle w:val="aa"/>
        <w:spacing w:after="0"/>
        <w:ind w:right="-7"/>
        <w:jc w:val="center"/>
        <w:rPr>
          <w:rFonts w:ascii="GHEA Grapalat" w:hAnsi="GHEA Grapalat"/>
          <w:sz w:val="26"/>
          <w:szCs w:val="26"/>
          <w:lang w:val="af-ZA"/>
        </w:rPr>
      </w:pPr>
      <w:r w:rsidRPr="002A5028">
        <w:rPr>
          <w:rFonts w:ascii="GHEA Grapalat" w:hAnsi="GHEA Grapalat" w:cs="Sylfaen"/>
          <w:sz w:val="26"/>
          <w:szCs w:val="26"/>
          <w:lang w:val="af-ZA"/>
        </w:rPr>
        <w:t xml:space="preserve"> </w:t>
      </w:r>
      <w:r w:rsidRPr="002A5028">
        <w:rPr>
          <w:rFonts w:ascii="GHEA Grapalat" w:hAnsi="GHEA Grapalat" w:cs="Sylfaen"/>
          <w:sz w:val="26"/>
          <w:szCs w:val="26"/>
        </w:rPr>
        <w:t>ՁԵՌՔԲԵՐՄԱՆ</w:t>
      </w:r>
      <w:r w:rsidRPr="002A5028">
        <w:rPr>
          <w:rFonts w:ascii="GHEA Grapalat" w:hAnsi="GHEA Grapalat" w:cs="Times Armenian"/>
          <w:sz w:val="26"/>
          <w:szCs w:val="26"/>
          <w:lang w:val="af-ZA"/>
        </w:rPr>
        <w:t xml:space="preserve"> </w:t>
      </w:r>
      <w:proofErr w:type="gramStart"/>
      <w:r w:rsidRPr="002A5028">
        <w:rPr>
          <w:rFonts w:ascii="GHEA Grapalat" w:hAnsi="GHEA Grapalat" w:cs="Sylfaen"/>
          <w:sz w:val="26"/>
          <w:szCs w:val="26"/>
        </w:rPr>
        <w:t>ՆՊԱՏԱԿՈՎ</w:t>
      </w:r>
      <w:r w:rsidRPr="002A5028">
        <w:rPr>
          <w:rFonts w:ascii="GHEA Grapalat" w:hAnsi="GHEA Grapalat" w:cs="Sylfaen"/>
          <w:sz w:val="26"/>
          <w:szCs w:val="26"/>
          <w:lang w:val="af-ZA"/>
        </w:rPr>
        <w:t xml:space="preserve"> </w:t>
      </w:r>
      <w:r w:rsidRPr="002A5028">
        <w:rPr>
          <w:rFonts w:ascii="GHEA Grapalat" w:hAnsi="GHEA Grapalat" w:cs="Times Armenian"/>
          <w:sz w:val="26"/>
          <w:szCs w:val="26"/>
          <w:lang w:val="af-ZA"/>
        </w:rPr>
        <w:t xml:space="preserve"> </w:t>
      </w:r>
      <w:r w:rsidRPr="002A5028">
        <w:rPr>
          <w:rFonts w:ascii="GHEA Grapalat" w:hAnsi="GHEA Grapalat" w:cs="Sylfaen"/>
          <w:sz w:val="26"/>
          <w:szCs w:val="26"/>
        </w:rPr>
        <w:t>ՀԱՅՏԱՐԱՐՎԱԾ</w:t>
      </w:r>
      <w:proofErr w:type="gramEnd"/>
      <w:r w:rsidRPr="002A5028">
        <w:rPr>
          <w:rFonts w:ascii="GHEA Grapalat" w:hAnsi="GHEA Grapalat" w:cs="Times Armenian"/>
          <w:sz w:val="26"/>
          <w:szCs w:val="26"/>
          <w:lang w:val="af-ZA"/>
        </w:rPr>
        <w:t xml:space="preserve"> </w:t>
      </w:r>
      <w:r w:rsidRPr="002A5028">
        <w:rPr>
          <w:rFonts w:ascii="GHEA Grapalat" w:hAnsi="GHEA Grapalat" w:cs="Sylfaen"/>
          <w:sz w:val="26"/>
          <w:szCs w:val="26"/>
        </w:rPr>
        <w:t>ԳՆԱՆՇՄԱՆ</w:t>
      </w:r>
      <w:r w:rsidRPr="002A5028">
        <w:rPr>
          <w:rFonts w:ascii="GHEA Grapalat" w:hAnsi="GHEA Grapalat" w:cs="Sylfaen"/>
          <w:sz w:val="26"/>
          <w:szCs w:val="26"/>
          <w:lang w:val="af-ZA"/>
        </w:rPr>
        <w:t xml:space="preserve"> </w:t>
      </w:r>
      <w:r w:rsidRPr="002A5028">
        <w:rPr>
          <w:rFonts w:ascii="GHEA Grapalat" w:hAnsi="GHEA Grapalat" w:cs="Sylfaen"/>
          <w:sz w:val="26"/>
          <w:szCs w:val="26"/>
        </w:rPr>
        <w:t>ՀԱՐՑՄԱՆ</w:t>
      </w:r>
    </w:p>
    <w:p w14:paraId="4B77BCF1" w14:textId="77777777" w:rsidR="00BD2E1D" w:rsidRPr="002A5028" w:rsidRDefault="00BD2E1D" w:rsidP="00BD2E1D">
      <w:pPr>
        <w:pStyle w:val="aa"/>
        <w:ind w:right="-7"/>
        <w:jc w:val="center"/>
        <w:rPr>
          <w:rFonts w:ascii="GHEA Grapalat" w:hAnsi="GHEA Grapalat"/>
          <w:sz w:val="26"/>
          <w:szCs w:val="26"/>
          <w:lang w:val="af-ZA"/>
        </w:rPr>
      </w:pPr>
    </w:p>
    <w:p w14:paraId="6C7AAA81" w14:textId="77777777" w:rsidR="00096865" w:rsidRPr="002A5028" w:rsidRDefault="00096865" w:rsidP="00EF3662">
      <w:pPr>
        <w:pStyle w:val="aa"/>
        <w:ind w:right="-7"/>
        <w:jc w:val="center"/>
        <w:rPr>
          <w:rFonts w:ascii="GHEA Grapalat" w:hAnsi="GHEA Grapalat"/>
          <w:sz w:val="26"/>
          <w:szCs w:val="26"/>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29056B88" w14:textId="4F285B97" w:rsidR="00BD2E1D" w:rsidRDefault="00C613C7" w:rsidP="00BD2E1D">
      <w:pPr>
        <w:ind w:firstLine="567"/>
        <w:jc w:val="center"/>
        <w:rPr>
          <w:rFonts w:ascii="GHEA Grapalat" w:hAnsi="GHEA Grapalat"/>
          <w:b/>
          <w:sz w:val="20"/>
          <w:szCs w:val="20"/>
          <w:lang w:val="af-ZA"/>
        </w:rPr>
      </w:pPr>
      <w:r>
        <w:rPr>
          <w:rFonts w:ascii="GHEA Grapalat" w:hAnsi="GHEA Grapalat" w:cs="Sylfaen"/>
          <w:b/>
          <w:sz w:val="20"/>
          <w:szCs w:val="20"/>
          <w:lang w:val="af-ZA"/>
        </w:rPr>
        <w:t>&lt;&lt;Կառլեն Եսայանի անվան պոլիկլինիկա&gt;&gt; ՓԲԸ</w:t>
      </w:r>
      <w:r w:rsidR="00BD2E1D" w:rsidRPr="0004740A">
        <w:rPr>
          <w:rFonts w:ascii="GHEA Grapalat" w:hAnsi="GHEA Grapalat"/>
          <w:b/>
          <w:sz w:val="20"/>
          <w:szCs w:val="20"/>
          <w:lang w:val="af-ZA"/>
        </w:rPr>
        <w:t xml:space="preserve">-Ի </w:t>
      </w:r>
    </w:p>
    <w:p w14:paraId="363E1F9D" w14:textId="4FFB0F74" w:rsidR="00BD2E1D" w:rsidRPr="0004740A" w:rsidRDefault="00BD2E1D" w:rsidP="00BD2E1D">
      <w:pPr>
        <w:ind w:firstLine="567"/>
        <w:jc w:val="center"/>
        <w:rPr>
          <w:rFonts w:ascii="GHEA Grapalat" w:hAnsi="GHEA Grapalat"/>
          <w:b/>
          <w:sz w:val="20"/>
          <w:szCs w:val="20"/>
          <w:lang w:val="af-ZA"/>
        </w:rPr>
      </w:pPr>
      <w:r w:rsidRPr="0004740A">
        <w:rPr>
          <w:rFonts w:ascii="GHEA Grapalat" w:hAnsi="GHEA Grapalat"/>
          <w:b/>
          <w:sz w:val="20"/>
          <w:szCs w:val="20"/>
          <w:lang w:val="af-ZA"/>
        </w:rPr>
        <w:t>ԿԱՐԻՔՆԵՐԻ ՀԱՄԱՐ</w:t>
      </w:r>
    </w:p>
    <w:p w14:paraId="084FA407" w14:textId="3900F2DA" w:rsidR="00BD2E1D" w:rsidRPr="0004740A" w:rsidRDefault="00AD69E0" w:rsidP="00BD2E1D">
      <w:pPr>
        <w:ind w:firstLine="567"/>
        <w:jc w:val="center"/>
        <w:rPr>
          <w:rFonts w:ascii="GHEA Grapalat" w:hAnsi="GHEA Grapalat"/>
          <w:i/>
          <w:sz w:val="20"/>
          <w:szCs w:val="20"/>
          <w:lang w:val="af-ZA"/>
        </w:rPr>
      </w:pPr>
      <w:r>
        <w:rPr>
          <w:rFonts w:ascii="GHEA Grapalat" w:hAnsi="GHEA Grapalat"/>
          <w:b/>
          <w:sz w:val="20"/>
          <w:szCs w:val="20"/>
          <w:lang w:val="af-ZA"/>
        </w:rPr>
        <w:t>Մաքրման  ծառայություններ</w:t>
      </w:r>
      <w:r w:rsidR="00C613C7">
        <w:rPr>
          <w:rFonts w:ascii="GHEA Grapalat" w:hAnsi="GHEA Grapalat"/>
          <w:b/>
          <w:sz w:val="20"/>
          <w:szCs w:val="20"/>
          <w:lang w:val="af-ZA"/>
        </w:rPr>
        <w:t xml:space="preserve"> </w:t>
      </w:r>
      <w:r w:rsidR="00A932C0">
        <w:rPr>
          <w:rFonts w:ascii="GHEA Grapalat" w:hAnsi="GHEA Grapalat"/>
          <w:b/>
          <w:sz w:val="20"/>
          <w:szCs w:val="20"/>
          <w:lang w:val="af-ZA"/>
        </w:rPr>
        <w:t xml:space="preserve">  </w:t>
      </w:r>
      <w:r w:rsidR="00BD2E1D" w:rsidRPr="0004740A">
        <w:rPr>
          <w:rFonts w:ascii="GHEA Grapalat" w:hAnsi="GHEA Grapalat"/>
          <w:b/>
          <w:sz w:val="20"/>
          <w:szCs w:val="20"/>
          <w:lang w:val="af-ZA"/>
        </w:rPr>
        <w:t xml:space="preserve"> ՁԵՌՔԲԵՐՄԱՆ ՆՊԱՏԱԿՈՎ ՀԱՅՏԱՐԱՐՎԱԾ ԳՆԱՆՇՄԱՆ ՀԱՐՑՄԱՆ ՀՐԱՎԵՐԻ</w:t>
      </w:r>
    </w:p>
    <w:p w14:paraId="725459C9" w14:textId="77777777" w:rsidR="00BD2E1D" w:rsidRPr="0004740A" w:rsidRDefault="00BD2E1D" w:rsidP="00BD2E1D">
      <w:pPr>
        <w:ind w:firstLine="567"/>
        <w:jc w:val="center"/>
        <w:rPr>
          <w:rFonts w:ascii="GHEA Grapalat" w:hAnsi="GHEA Grapalat" w:cs="Sylfaen"/>
          <w:b/>
          <w:sz w:val="20"/>
          <w:szCs w:val="20"/>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6BCC34DD" w14:textId="5BDF63C4" w:rsidR="00096865" w:rsidRPr="00064ADD" w:rsidRDefault="00096865" w:rsidP="00EF3662">
      <w:pPr>
        <w:ind w:firstLine="1134"/>
        <w:jc w:val="both"/>
        <w:rPr>
          <w:rFonts w:ascii="GHEA Grapalat" w:hAnsi="GHEA Grapalat"/>
          <w:sz w:val="20"/>
          <w:lang w:val="af-ZA"/>
        </w:rPr>
      </w:pP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6C64E82"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C56918">
        <w:rPr>
          <w:rFonts w:ascii="GHEA Grapalat" w:hAnsi="GHEA Grapalat" w:cs="Sylfaen"/>
          <w:b/>
          <w:sz w:val="20"/>
        </w:rPr>
        <w:t>ԳՆԱՆԱՇՄԱՆ</w:t>
      </w:r>
      <w:r w:rsidR="00C56918" w:rsidRPr="00C56918">
        <w:rPr>
          <w:rFonts w:ascii="GHEA Grapalat" w:hAnsi="GHEA Grapalat" w:cs="Sylfaen"/>
          <w:b/>
          <w:sz w:val="20"/>
          <w:lang w:val="af-ZA"/>
        </w:rPr>
        <w:t xml:space="preserve"> </w:t>
      </w:r>
      <w:r w:rsidR="00C56918">
        <w:rPr>
          <w:rFonts w:ascii="GHEA Grapalat" w:hAnsi="GHEA Grapalat" w:cs="Sylfaen"/>
          <w:b/>
          <w:sz w:val="20"/>
        </w:rPr>
        <w:t>ՀԱՐՑՄԱՆ</w:t>
      </w:r>
      <w:r w:rsidR="00C56918" w:rsidRPr="00C56918">
        <w:rPr>
          <w:rFonts w:ascii="GHEA Grapalat" w:hAnsi="GHEA Grapalat" w:cs="Sylfaen"/>
          <w:b/>
          <w:sz w:val="20"/>
          <w:lang w:val="af-ZA"/>
        </w:rPr>
        <w:t xml:space="preserve"> </w:t>
      </w:r>
      <w:proofErr w:type="gramStart"/>
      <w:r w:rsidR="00C56918">
        <w:rPr>
          <w:rFonts w:ascii="GHEA Grapalat" w:hAnsi="GHEA Grapalat" w:cs="Sylfaen"/>
          <w:b/>
          <w:sz w:val="20"/>
        </w:rPr>
        <w:t>ԸՆԹԱՑԱԿԱՐԳԻ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roofErr w:type="gramEnd"/>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A3D182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Pr="00064ADD">
        <w:rPr>
          <w:rFonts w:ascii="GHEA Grapalat" w:hAnsi="GHEA Grapalat" w:cs="Times Armenian"/>
          <w:sz w:val="20"/>
          <w:lang w:val="af-ZA"/>
        </w:rPr>
        <w:t>---</w:t>
      </w:r>
      <w:r w:rsidR="00E01355">
        <w:rPr>
          <w:rFonts w:ascii="GHEA Grapalat" w:hAnsi="GHEA Grapalat" w:cs="Sylfaen"/>
          <w:sz w:val="20"/>
        </w:rPr>
        <w:t>ԿԵԱՊ</w:t>
      </w:r>
      <w:r w:rsidR="00E01355" w:rsidRPr="00E01355">
        <w:rPr>
          <w:rFonts w:ascii="GHEA Grapalat" w:hAnsi="GHEA Grapalat" w:cs="Sylfaen"/>
          <w:sz w:val="20"/>
          <w:lang w:val="af-ZA"/>
        </w:rPr>
        <w:t>-</w:t>
      </w:r>
      <w:r w:rsidR="00E01355">
        <w:rPr>
          <w:rFonts w:ascii="GHEA Grapalat" w:hAnsi="GHEA Grapalat" w:cs="Sylfaen"/>
          <w:sz w:val="20"/>
        </w:rPr>
        <w:t>ԳՀԾՁԲ</w:t>
      </w:r>
      <w:r w:rsidR="00E01355" w:rsidRPr="00E01355">
        <w:rPr>
          <w:rFonts w:ascii="GHEA Grapalat" w:hAnsi="GHEA Grapalat" w:cs="Sylfaen"/>
          <w:sz w:val="20"/>
          <w:lang w:val="af-ZA"/>
        </w:rPr>
        <w:t>-</w:t>
      </w:r>
      <w:r w:rsidR="00E01355">
        <w:rPr>
          <w:rFonts w:ascii="GHEA Grapalat" w:hAnsi="GHEA Grapalat" w:cs="Sylfaen"/>
          <w:sz w:val="20"/>
        </w:rPr>
        <w:t>ՄԱՔ</w:t>
      </w:r>
      <w:r w:rsidR="00E01355" w:rsidRPr="00E01355">
        <w:rPr>
          <w:rFonts w:ascii="GHEA Grapalat" w:hAnsi="GHEA Grapalat" w:cs="Sylfaen"/>
          <w:sz w:val="20"/>
          <w:lang w:val="af-ZA"/>
        </w:rPr>
        <w:t>-26/01</w:t>
      </w:r>
      <w:r w:rsidRPr="00064ADD">
        <w:rPr>
          <w:rFonts w:ascii="GHEA Grapalat" w:hAnsi="GHEA Grapalat" w:cs="Sylfae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C56918">
        <w:rPr>
          <w:rFonts w:ascii="GHEA Grapalat" w:hAnsi="GHEA Grapalat" w:cs="Sylfaen"/>
          <w:sz w:val="20"/>
        </w:rPr>
        <w:t>գնանաշման</w:t>
      </w:r>
      <w:proofErr w:type="spellEnd"/>
      <w:r w:rsidR="00C56918" w:rsidRPr="00C56918">
        <w:rPr>
          <w:rFonts w:ascii="GHEA Grapalat" w:hAnsi="GHEA Grapalat" w:cs="Sylfaen"/>
          <w:sz w:val="20"/>
          <w:lang w:val="af-ZA"/>
        </w:rPr>
        <w:t xml:space="preserve"> </w:t>
      </w:r>
      <w:proofErr w:type="spellStart"/>
      <w:r w:rsidR="00C56918">
        <w:rPr>
          <w:rFonts w:ascii="GHEA Grapalat" w:hAnsi="GHEA Grapalat" w:cs="Sylfaen"/>
          <w:sz w:val="20"/>
        </w:rPr>
        <w:t>հարցման</w:t>
      </w:r>
      <w:proofErr w:type="spellEnd"/>
      <w:r w:rsidR="00C56918" w:rsidRPr="00C56918">
        <w:rPr>
          <w:rFonts w:ascii="GHEA Grapalat" w:hAnsi="GHEA Grapalat" w:cs="Sylfaen"/>
          <w:sz w:val="20"/>
          <w:lang w:val="af-ZA"/>
        </w:rPr>
        <w:t xml:space="preserve"> </w:t>
      </w:r>
      <w:proofErr w:type="spellStart"/>
      <w:r w:rsidR="00C56918">
        <w:rPr>
          <w:rFonts w:ascii="GHEA Grapalat" w:hAnsi="GHEA Grapalat" w:cs="Sylfaen"/>
          <w:sz w:val="20"/>
        </w:rPr>
        <w:t>ընթացակարգի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0DAAEBEF" w14:textId="2525A1D4" w:rsidR="00BD2E1D" w:rsidRPr="0004740A" w:rsidRDefault="00BD2E1D" w:rsidP="00BD2E1D">
      <w:pPr>
        <w:ind w:firstLine="567"/>
        <w:jc w:val="both"/>
        <w:rPr>
          <w:rFonts w:ascii="GHEA Grapalat" w:hAnsi="GHEA Grapalat"/>
          <w:sz w:val="20"/>
          <w:szCs w:val="20"/>
          <w:lang w:val="af-ZA"/>
        </w:rPr>
      </w:pPr>
      <w:proofErr w:type="spellStart"/>
      <w:r w:rsidRPr="0004740A">
        <w:rPr>
          <w:rFonts w:ascii="GHEA Grapalat" w:hAnsi="GHEA Grapalat" w:cs="Sylfaen"/>
          <w:sz w:val="20"/>
          <w:szCs w:val="20"/>
        </w:rPr>
        <w:t>Սույն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հրավերը</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կազմվել</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rPr>
        <w:t>է</w:t>
      </w:r>
      <w:r w:rsidRPr="0004740A">
        <w:rPr>
          <w:rFonts w:ascii="GHEA Grapalat" w:hAnsi="GHEA Grapalat" w:cs="Times Armenian"/>
          <w:sz w:val="20"/>
          <w:szCs w:val="20"/>
          <w:lang w:val="af-ZA"/>
        </w:rPr>
        <w:t xml:space="preserve"> </w:t>
      </w:r>
      <w:proofErr w:type="spellStart"/>
      <w:r w:rsidRPr="0004740A">
        <w:rPr>
          <w:rFonts w:ascii="GHEA Grapalat" w:hAnsi="GHEA Grapalat" w:cs="Times Armenian"/>
          <w:sz w:val="20"/>
          <w:szCs w:val="20"/>
        </w:rPr>
        <w:t>գ</w:t>
      </w:r>
      <w:r w:rsidRPr="0004740A">
        <w:rPr>
          <w:rFonts w:ascii="GHEA Grapalat" w:hAnsi="GHEA Grapalat" w:cs="Sylfaen"/>
          <w:sz w:val="20"/>
          <w:szCs w:val="20"/>
        </w:rPr>
        <w:t>նումների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մասին</w:t>
      </w:r>
      <w:proofErr w:type="spellEnd"/>
      <w:r w:rsidRPr="0004740A">
        <w:rPr>
          <w:rFonts w:ascii="GHEA Grapalat" w:hAnsi="GHEA Grapalat" w:cs="Sylfaen"/>
          <w:sz w:val="20"/>
          <w:szCs w:val="20"/>
          <w:lang w:val="af-ZA"/>
        </w:rPr>
        <w:t xml:space="preserve"> </w:t>
      </w:r>
      <w:r w:rsidRPr="0004740A">
        <w:rPr>
          <w:rFonts w:ascii="GHEA Grapalat" w:hAnsi="GHEA Grapalat" w:cs="Sylfaen"/>
          <w:sz w:val="20"/>
          <w:szCs w:val="20"/>
        </w:rPr>
        <w:t>ՀՀ</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օրենսդրության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այդ</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թվում</w:t>
      </w:r>
      <w:proofErr w:type="spellEnd"/>
      <w:r w:rsidRPr="0004740A">
        <w:rPr>
          <w:rFonts w:ascii="GHEA Grapalat" w:hAnsi="GHEA Grapalat" w:cs="Times Armenian"/>
          <w:sz w:val="20"/>
          <w:szCs w:val="20"/>
          <w:lang w:val="af-ZA"/>
        </w:rPr>
        <w:t>`</w:t>
      </w:r>
      <w:r w:rsidRPr="0004740A">
        <w:rPr>
          <w:rFonts w:ascii="GHEA Grapalat" w:hAnsi="GHEA Grapalat"/>
          <w:sz w:val="20"/>
          <w:szCs w:val="20"/>
          <w:lang w:val="af-ZA"/>
        </w:rPr>
        <w:t xml:space="preserve"> «</w:t>
      </w:r>
      <w:proofErr w:type="spellStart"/>
      <w:r w:rsidRPr="0004740A">
        <w:rPr>
          <w:rFonts w:ascii="GHEA Grapalat" w:hAnsi="GHEA Grapalat" w:cs="Sylfaen"/>
          <w:sz w:val="20"/>
          <w:szCs w:val="20"/>
        </w:rPr>
        <w:t>Գնումների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մասին</w:t>
      </w:r>
      <w:proofErr w:type="spellEnd"/>
      <w:r w:rsidRPr="0004740A">
        <w:rPr>
          <w:rFonts w:ascii="GHEA Grapalat" w:hAnsi="GHEA Grapalat"/>
          <w:sz w:val="20"/>
          <w:szCs w:val="20"/>
          <w:lang w:val="af-ZA"/>
        </w:rPr>
        <w:t xml:space="preserve">» </w:t>
      </w:r>
      <w:r w:rsidRPr="0004740A">
        <w:rPr>
          <w:rFonts w:ascii="GHEA Grapalat" w:hAnsi="GHEA Grapalat" w:cs="Sylfaen"/>
          <w:sz w:val="20"/>
          <w:szCs w:val="20"/>
        </w:rPr>
        <w:t>ՀՀ</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օրենքի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այսուհետ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Օրենք</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rPr>
        <w:t>ՀՀ</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կառավարության</w:t>
      </w:r>
      <w:proofErr w:type="spellEnd"/>
      <w:r w:rsidRPr="0004740A">
        <w:rPr>
          <w:rFonts w:ascii="GHEA Grapalat" w:hAnsi="GHEA Grapalat" w:cs="Times Armenian"/>
          <w:sz w:val="20"/>
          <w:szCs w:val="20"/>
          <w:lang w:val="af-ZA"/>
        </w:rPr>
        <w:t xml:space="preserve"> 2017</w:t>
      </w:r>
      <w:r w:rsidRPr="0004740A">
        <w:rPr>
          <w:rFonts w:ascii="GHEA Grapalat" w:hAnsi="GHEA Grapalat" w:cs="Sylfaen"/>
          <w:sz w:val="20"/>
          <w:szCs w:val="20"/>
        </w:rPr>
        <w:t>թ</w:t>
      </w:r>
      <w:r w:rsidRPr="0004740A">
        <w:rPr>
          <w:rFonts w:ascii="GHEA Grapalat" w:hAnsi="GHEA Grapalat" w:cs="Times Armenian"/>
          <w:sz w:val="20"/>
          <w:szCs w:val="20"/>
          <w:lang w:val="af-ZA"/>
        </w:rPr>
        <w:t>. մայիսի 4-ի N 526-</w:t>
      </w:r>
      <w:r w:rsidRPr="0004740A">
        <w:rPr>
          <w:rFonts w:ascii="GHEA Grapalat" w:hAnsi="GHEA Grapalat" w:cs="Sylfaen"/>
          <w:sz w:val="20"/>
          <w:szCs w:val="20"/>
        </w:rPr>
        <w:t>Ն</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որոշմամբ</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հաստատված</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կար</w:t>
      </w:r>
      <w:r w:rsidRPr="0004740A">
        <w:rPr>
          <w:rFonts w:ascii="GHEA Grapalat" w:hAnsi="GHEA Grapalat" w:cs="Times Armenian"/>
          <w:sz w:val="20"/>
          <w:szCs w:val="20"/>
        </w:rPr>
        <w:t>գ</w:t>
      </w:r>
      <w:r w:rsidRPr="0004740A">
        <w:rPr>
          <w:rFonts w:ascii="GHEA Grapalat" w:hAnsi="GHEA Grapalat" w:cs="Sylfaen"/>
          <w:sz w:val="20"/>
          <w:szCs w:val="20"/>
        </w:rPr>
        <w:t>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այսուհետ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Կար</w:t>
      </w:r>
      <w:r w:rsidRPr="0004740A">
        <w:rPr>
          <w:rFonts w:ascii="GHEA Grapalat" w:hAnsi="GHEA Grapalat" w:cs="Times Armenian"/>
          <w:sz w:val="20"/>
          <w:szCs w:val="20"/>
        </w:rPr>
        <w:t>գ</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rPr>
        <w:t>և</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այլ</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իրավական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ակտերի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պահանջներին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համապատասխան</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rPr>
        <w:t>և</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նպատակ</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ունի</w:t>
      </w:r>
      <w:proofErr w:type="spellEnd"/>
      <w:r w:rsidRPr="0004740A">
        <w:rPr>
          <w:rFonts w:ascii="GHEA Grapalat" w:hAnsi="GHEA Grapalat" w:cs="Times Armenian"/>
          <w:sz w:val="20"/>
          <w:szCs w:val="20"/>
          <w:lang w:val="af-ZA"/>
        </w:rPr>
        <w:t xml:space="preserve"> </w:t>
      </w:r>
      <w:r w:rsidRPr="0004740A">
        <w:rPr>
          <w:rFonts w:ascii="GHEA Grapalat" w:hAnsi="GHEA Grapalat"/>
          <w:sz w:val="20"/>
          <w:szCs w:val="20"/>
          <w:lang w:val="af-ZA"/>
        </w:rPr>
        <w:t>«</w:t>
      </w:r>
      <w:r w:rsidR="00181127">
        <w:rPr>
          <w:rFonts w:ascii="GHEA Grapalat" w:hAnsi="GHEA Grapalat" w:cs="Sylfaen"/>
          <w:b/>
          <w:sz w:val="20"/>
          <w:szCs w:val="20"/>
          <w:lang w:val="af-ZA"/>
        </w:rPr>
        <w:t>&lt;&lt;Կառլեն Եսայանի անվան պոլիկլինիկա&gt;&gt; ՓԲԸ</w:t>
      </w:r>
      <w:r w:rsidRPr="0004740A">
        <w:rPr>
          <w:rFonts w:ascii="GHEA Grapalat" w:hAnsi="GHEA Grapalat"/>
          <w:sz w:val="20"/>
          <w:szCs w:val="20"/>
          <w:lang w:val="af-ZA"/>
        </w:rPr>
        <w:t>»-</w:t>
      </w:r>
      <w:r w:rsidRPr="0004740A">
        <w:rPr>
          <w:rFonts w:ascii="GHEA Grapalat" w:hAnsi="GHEA Grapalat"/>
          <w:sz w:val="20"/>
          <w:szCs w:val="20"/>
        </w:rPr>
        <w:t>ի</w:t>
      </w:r>
      <w:r w:rsidRPr="0004740A">
        <w:rPr>
          <w:rFonts w:ascii="GHEA Grapalat" w:hAnsi="GHEA Grapalat"/>
          <w:sz w:val="20"/>
          <w:szCs w:val="20"/>
          <w:lang w:val="af-ZA"/>
        </w:rPr>
        <w:t xml:space="preserve"> </w:t>
      </w:r>
      <w:r w:rsidRPr="0004740A">
        <w:rPr>
          <w:rFonts w:ascii="GHEA Grapalat" w:hAnsi="GHEA Grapalat" w:cs="Times Armenian"/>
          <w:sz w:val="20"/>
          <w:szCs w:val="20"/>
          <w:lang w:val="af-ZA"/>
        </w:rPr>
        <w:t>(</w:t>
      </w:r>
      <w:proofErr w:type="spellStart"/>
      <w:r w:rsidRPr="0004740A">
        <w:rPr>
          <w:rFonts w:ascii="GHEA Grapalat" w:hAnsi="GHEA Grapalat" w:cs="Sylfaen"/>
          <w:sz w:val="20"/>
          <w:szCs w:val="20"/>
        </w:rPr>
        <w:t>այսուհետ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պատվիրատու</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կողմից</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հայտարարված</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ին</w:t>
      </w:r>
      <w:proofErr w:type="spellEnd"/>
      <w:r w:rsidRPr="0004740A">
        <w:rPr>
          <w:rFonts w:ascii="GHEA Grapalat" w:hAnsi="GHEA Grapalat" w:cs="Sylfaen"/>
          <w:sz w:val="20"/>
          <w:szCs w:val="20"/>
          <w:lang w:val="af-ZA"/>
        </w:rPr>
        <w:t xml:space="preserve"> </w:t>
      </w:r>
      <w:proofErr w:type="spellStart"/>
      <w:r w:rsidRPr="0004740A">
        <w:rPr>
          <w:rFonts w:ascii="GHEA Grapalat" w:hAnsi="GHEA Grapalat" w:cs="Sylfaen"/>
          <w:sz w:val="20"/>
          <w:szCs w:val="20"/>
        </w:rPr>
        <w:t>մասնակցելու</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մտադրություն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ունեցող</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անձանց</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այսուհետ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մասնակից</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տեղեկացնելու</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պայմանների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Times Armenian"/>
          <w:sz w:val="20"/>
          <w:szCs w:val="20"/>
        </w:rPr>
        <w:t>գ</w:t>
      </w:r>
      <w:r w:rsidRPr="0004740A">
        <w:rPr>
          <w:rFonts w:ascii="GHEA Grapalat" w:hAnsi="GHEA Grapalat" w:cs="Sylfaen"/>
          <w:sz w:val="20"/>
          <w:szCs w:val="20"/>
        </w:rPr>
        <w:t>նման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առարկայի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անցկացման</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lang w:val="hy-AM"/>
        </w:rPr>
        <w:t>ընտրված մասնակցին</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որոշելու</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rPr>
        <w:t>և</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նրա</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պայմանա</w:t>
      </w:r>
      <w:r w:rsidRPr="0004740A">
        <w:rPr>
          <w:rFonts w:ascii="GHEA Grapalat" w:hAnsi="GHEA Grapalat" w:cs="Times Armenian"/>
          <w:sz w:val="20"/>
          <w:szCs w:val="20"/>
        </w:rPr>
        <w:t>գ</w:t>
      </w:r>
      <w:r w:rsidRPr="0004740A">
        <w:rPr>
          <w:rFonts w:ascii="GHEA Grapalat" w:hAnsi="GHEA Grapalat" w:cs="Sylfaen"/>
          <w:sz w:val="20"/>
          <w:szCs w:val="20"/>
        </w:rPr>
        <w:t>իր</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կնքելու</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մասին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ինչպես</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նաև</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օժանդակելու</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հայտը</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պատրաստելիս</w:t>
      </w:r>
      <w:proofErr w:type="spellEnd"/>
      <w:r w:rsidRPr="0004740A">
        <w:rPr>
          <w:rFonts w:ascii="GHEA Grapalat" w:hAnsi="GHEA Grapalat" w:cs="Times Armenian"/>
          <w:sz w:val="20"/>
          <w:szCs w:val="20"/>
          <w:lang w:val="af-ZA"/>
        </w:rPr>
        <w:t>։</w:t>
      </w:r>
    </w:p>
    <w:p w14:paraId="7129E8B1" w14:textId="77777777" w:rsidR="00BD2E1D" w:rsidRPr="0004740A" w:rsidRDefault="00BD2E1D" w:rsidP="00BD2E1D">
      <w:pPr>
        <w:ind w:firstLine="567"/>
        <w:jc w:val="both"/>
        <w:rPr>
          <w:rFonts w:ascii="GHEA Grapalat" w:hAnsi="GHEA Grapalat"/>
          <w:sz w:val="20"/>
          <w:szCs w:val="20"/>
          <w:lang w:val="af-ZA"/>
        </w:rPr>
      </w:pPr>
      <w:proofErr w:type="spellStart"/>
      <w:r w:rsidRPr="0004740A">
        <w:rPr>
          <w:rFonts w:ascii="GHEA Grapalat" w:hAnsi="GHEA Grapalat" w:cs="Sylfaen"/>
          <w:sz w:val="20"/>
          <w:szCs w:val="20"/>
        </w:rPr>
        <w:t>Հայտեր</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կարող</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են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ներկայացնել</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բոլոր</w:t>
      </w:r>
      <w:proofErr w:type="spellEnd"/>
      <w:r w:rsidRPr="0004740A">
        <w:rPr>
          <w:rFonts w:ascii="GHEA Grapalat" w:hAnsi="GHEA Grapalat" w:cs="Sylfaen"/>
          <w:sz w:val="20"/>
          <w:szCs w:val="20"/>
          <w:lang w:val="af-ZA"/>
        </w:rPr>
        <w:t xml:space="preserve"> </w:t>
      </w:r>
      <w:proofErr w:type="spellStart"/>
      <w:r w:rsidRPr="0004740A">
        <w:rPr>
          <w:rFonts w:ascii="GHEA Grapalat" w:hAnsi="GHEA Grapalat" w:cs="Sylfaen"/>
          <w:sz w:val="20"/>
          <w:szCs w:val="20"/>
        </w:rPr>
        <w:t>անձիք</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անկախ</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նրանց</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օտարերկրյա</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ֆիզիկական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անձ</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կազմակերպություն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քաղաքացիություն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չունեցող</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անձ</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լինելու</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հան</w:t>
      </w:r>
      <w:r w:rsidRPr="0004740A">
        <w:rPr>
          <w:rFonts w:ascii="GHEA Grapalat" w:hAnsi="GHEA Grapalat" w:cs="Times Armenian"/>
          <w:sz w:val="20"/>
          <w:szCs w:val="20"/>
        </w:rPr>
        <w:t>գ</w:t>
      </w:r>
      <w:r w:rsidRPr="0004740A">
        <w:rPr>
          <w:rFonts w:ascii="GHEA Grapalat" w:hAnsi="GHEA Grapalat" w:cs="Sylfaen"/>
          <w:sz w:val="20"/>
          <w:szCs w:val="20"/>
        </w:rPr>
        <w:t>ամանքից</w:t>
      </w:r>
      <w:proofErr w:type="spellEnd"/>
      <w:r w:rsidRPr="0004740A">
        <w:rPr>
          <w:rFonts w:ascii="GHEA Grapalat" w:hAnsi="GHEA Grapalat" w:cs="Times Armenian"/>
          <w:sz w:val="20"/>
          <w:szCs w:val="20"/>
          <w:lang w:val="af-ZA"/>
        </w:rPr>
        <w:t>։</w:t>
      </w:r>
    </w:p>
    <w:p w14:paraId="6FD0C955" w14:textId="77777777" w:rsidR="00BD2E1D" w:rsidRPr="0004740A" w:rsidRDefault="00BD2E1D" w:rsidP="00BD2E1D">
      <w:pPr>
        <w:ind w:firstLine="567"/>
        <w:jc w:val="both"/>
        <w:rPr>
          <w:rFonts w:ascii="GHEA Grapalat" w:hAnsi="GHEA Grapalat" w:cs="Times Armenian"/>
          <w:sz w:val="20"/>
          <w:szCs w:val="20"/>
          <w:lang w:val="af-ZA"/>
        </w:rPr>
      </w:pPr>
      <w:proofErr w:type="spellStart"/>
      <w:r w:rsidRPr="0004740A">
        <w:rPr>
          <w:rFonts w:ascii="GHEA Grapalat" w:hAnsi="GHEA Grapalat" w:cs="Sylfaen"/>
          <w:sz w:val="20"/>
          <w:szCs w:val="20"/>
        </w:rPr>
        <w:t>Սույն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կապված</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հարաբերությունների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նկատմամբ</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կիրառվում</w:t>
      </w:r>
      <w:proofErr w:type="spellEnd"/>
      <w:r w:rsidRPr="0004740A">
        <w:rPr>
          <w:rFonts w:ascii="GHEA Grapalat" w:hAnsi="GHEA Grapalat" w:cs="Times Armenian"/>
          <w:sz w:val="20"/>
          <w:szCs w:val="20"/>
          <w:lang w:val="af-ZA"/>
        </w:rPr>
        <w:t xml:space="preserve"> </w:t>
      </w:r>
      <w:r w:rsidRPr="0004740A">
        <w:rPr>
          <w:rFonts w:ascii="GHEA Grapalat" w:hAnsi="GHEA Grapalat" w:cs="Sylfaen"/>
          <w:sz w:val="20"/>
          <w:szCs w:val="20"/>
        </w:rPr>
        <w:t>է</w:t>
      </w:r>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Հայաստանի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Հանրապետության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իրավունքը</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Սույն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ընթացակար</w:t>
      </w:r>
      <w:r w:rsidRPr="0004740A">
        <w:rPr>
          <w:rFonts w:ascii="GHEA Grapalat" w:hAnsi="GHEA Grapalat" w:cs="Times Armenian"/>
          <w:sz w:val="20"/>
          <w:szCs w:val="20"/>
        </w:rPr>
        <w:t>գ</w:t>
      </w:r>
      <w:r w:rsidRPr="0004740A">
        <w:rPr>
          <w:rFonts w:ascii="GHEA Grapalat" w:hAnsi="GHEA Grapalat" w:cs="Sylfaen"/>
          <w:sz w:val="20"/>
          <w:szCs w:val="20"/>
        </w:rPr>
        <w:t>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հետ</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կապված</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վեճերը</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ենթակա</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են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քննության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Հայաստանի</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Հանրապետության</w:t>
      </w:r>
      <w:proofErr w:type="spellEnd"/>
      <w:r w:rsidRPr="0004740A">
        <w:rPr>
          <w:rFonts w:ascii="GHEA Grapalat" w:hAnsi="GHEA Grapalat" w:cs="Times Armenian"/>
          <w:sz w:val="20"/>
          <w:szCs w:val="20"/>
          <w:lang w:val="af-ZA"/>
        </w:rPr>
        <w:t xml:space="preserve"> </w:t>
      </w:r>
      <w:proofErr w:type="spellStart"/>
      <w:r w:rsidRPr="0004740A">
        <w:rPr>
          <w:rFonts w:ascii="GHEA Grapalat" w:hAnsi="GHEA Grapalat" w:cs="Sylfaen"/>
          <w:sz w:val="20"/>
          <w:szCs w:val="20"/>
        </w:rPr>
        <w:t>դատարաններում</w:t>
      </w:r>
      <w:proofErr w:type="spellEnd"/>
      <w:r w:rsidRPr="0004740A">
        <w:rPr>
          <w:rFonts w:ascii="GHEA Grapalat" w:hAnsi="GHEA Grapalat" w:cs="Times Armenian"/>
          <w:sz w:val="20"/>
          <w:szCs w:val="20"/>
          <w:lang w:val="af-ZA"/>
        </w:rPr>
        <w:t xml:space="preserve">։ </w:t>
      </w:r>
    </w:p>
    <w:p w14:paraId="37C8A59C" w14:textId="27862285" w:rsidR="00BD2E1D" w:rsidRPr="0004740A" w:rsidRDefault="00BD2E1D" w:rsidP="00BD2E1D">
      <w:pPr>
        <w:pStyle w:val="23"/>
        <w:spacing w:line="240" w:lineRule="auto"/>
        <w:ind w:firstLine="567"/>
        <w:rPr>
          <w:rFonts w:ascii="GHEA Grapalat" w:hAnsi="GHEA Grapalat"/>
        </w:rPr>
      </w:pPr>
      <w:r w:rsidRPr="0004740A">
        <w:rPr>
          <w:rFonts w:ascii="GHEA Grapalat" w:hAnsi="GHEA Grapalat"/>
        </w:rPr>
        <w:t xml:space="preserve">Գնահատող հանձնաժողովի քարտուղարի էլեկտրոնային փոստի հասցեն է` </w:t>
      </w:r>
      <w:r w:rsidRPr="0004740A">
        <w:rPr>
          <w:rFonts w:ascii="GHEA Grapalat" w:hAnsi="GHEA Grapalat"/>
          <w:vertAlign w:val="subscript"/>
        </w:rPr>
        <w:t xml:space="preserve"> </w:t>
      </w:r>
      <w:hyperlink r:id="rId9" w:history="1">
        <w:r w:rsidRPr="0004740A">
          <w:rPr>
            <w:rStyle w:val="a9"/>
            <w:rFonts w:ascii="GHEA Grapalat" w:hAnsi="GHEA Grapalat" w:cs="Sylfaen"/>
            <w:i/>
          </w:rPr>
          <w:t>protender.itender@gmail.com</w:t>
        </w:r>
      </w:hyperlink>
      <w:r w:rsidRPr="0004740A">
        <w:rPr>
          <w:rFonts w:ascii="GHEA Grapalat" w:hAnsi="GHEA Grapalat"/>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CC0CBD6" w:rsidR="00096865" w:rsidRDefault="00845AA5" w:rsidP="00A54FC9">
      <w:pPr>
        <w:pStyle w:val="23"/>
        <w:spacing w:line="240" w:lineRule="auto"/>
        <w:ind w:firstLine="0"/>
        <w:rPr>
          <w:rFonts w:ascii="GHEA Grapalat" w:hAnsi="GHEA Grapalat"/>
          <w:b/>
        </w:rPr>
      </w:pPr>
      <w:r w:rsidRPr="00064ADD">
        <w:rPr>
          <w:rFonts w:ascii="GHEA Grapalat" w:hAnsi="GHEA Grapalat" w:cs="Sylfaen"/>
          <w:i/>
        </w:rPr>
        <w:t>1</w:t>
      </w:r>
      <w:r w:rsidRPr="00237030">
        <w:rPr>
          <w:rFonts w:ascii="GHEA Grapalat" w:hAnsi="GHEA Grapalat"/>
          <w:b/>
          <w:lang w:val="en-US"/>
        </w:rPr>
        <w:t xml:space="preserve">.1 </w:t>
      </w:r>
      <w:proofErr w:type="spellStart"/>
      <w:r w:rsidR="00096865" w:rsidRPr="00237030">
        <w:rPr>
          <w:rFonts w:ascii="GHEA Grapalat" w:hAnsi="GHEA Grapalat"/>
          <w:b/>
          <w:i/>
          <w:lang w:val="en-US"/>
        </w:rPr>
        <w:t>Գնման</w:t>
      </w:r>
      <w:proofErr w:type="spellEnd"/>
      <w:r w:rsidR="00096865" w:rsidRPr="00237030">
        <w:rPr>
          <w:rFonts w:ascii="GHEA Grapalat" w:hAnsi="GHEA Grapalat"/>
          <w:b/>
          <w:i/>
          <w:lang w:val="en-US"/>
        </w:rPr>
        <w:t xml:space="preserve"> </w:t>
      </w:r>
      <w:proofErr w:type="spellStart"/>
      <w:r w:rsidR="00096865" w:rsidRPr="00237030">
        <w:rPr>
          <w:rFonts w:ascii="GHEA Grapalat" w:hAnsi="GHEA Grapalat"/>
          <w:b/>
          <w:i/>
          <w:lang w:val="en-US"/>
        </w:rPr>
        <w:t>առարկա</w:t>
      </w:r>
      <w:proofErr w:type="spellEnd"/>
      <w:r w:rsidR="00096865" w:rsidRPr="00237030">
        <w:rPr>
          <w:rFonts w:ascii="GHEA Grapalat" w:hAnsi="GHEA Grapalat"/>
          <w:b/>
          <w:i/>
          <w:lang w:val="en-US"/>
        </w:rPr>
        <w:t xml:space="preserve"> է </w:t>
      </w:r>
      <w:proofErr w:type="spellStart"/>
      <w:r w:rsidR="00096865" w:rsidRPr="00237030">
        <w:rPr>
          <w:rFonts w:ascii="GHEA Grapalat" w:hAnsi="GHEA Grapalat"/>
          <w:b/>
          <w:i/>
          <w:lang w:val="en-US"/>
        </w:rPr>
        <w:t>հանդիսանում</w:t>
      </w:r>
      <w:proofErr w:type="spellEnd"/>
      <w:r w:rsidR="00096865" w:rsidRPr="00237030">
        <w:rPr>
          <w:rFonts w:ascii="GHEA Grapalat" w:hAnsi="GHEA Grapalat"/>
          <w:b/>
          <w:lang w:val="en-US"/>
        </w:rPr>
        <w:t xml:space="preserve">  </w:t>
      </w:r>
      <w:r w:rsidR="00C613C7">
        <w:rPr>
          <w:rFonts w:ascii="GHEA Grapalat" w:hAnsi="GHEA Grapalat"/>
          <w:b/>
          <w:lang w:val="en-US"/>
        </w:rPr>
        <w:t>&lt;&lt;</w:t>
      </w:r>
      <w:proofErr w:type="spellStart"/>
      <w:r w:rsidR="00C613C7">
        <w:rPr>
          <w:rFonts w:ascii="GHEA Grapalat" w:hAnsi="GHEA Grapalat"/>
          <w:b/>
          <w:lang w:val="en-US"/>
        </w:rPr>
        <w:t>Կառլեն</w:t>
      </w:r>
      <w:proofErr w:type="spellEnd"/>
      <w:r w:rsidR="00C613C7">
        <w:rPr>
          <w:rFonts w:ascii="GHEA Grapalat" w:hAnsi="GHEA Grapalat"/>
          <w:b/>
          <w:lang w:val="en-US"/>
        </w:rPr>
        <w:t xml:space="preserve"> </w:t>
      </w:r>
      <w:proofErr w:type="spellStart"/>
      <w:r w:rsidR="00C613C7">
        <w:rPr>
          <w:rFonts w:ascii="GHEA Grapalat" w:hAnsi="GHEA Grapalat"/>
          <w:b/>
          <w:lang w:val="en-US"/>
        </w:rPr>
        <w:t>Եսայանի</w:t>
      </w:r>
      <w:proofErr w:type="spellEnd"/>
      <w:r w:rsidR="00C613C7">
        <w:rPr>
          <w:rFonts w:ascii="GHEA Grapalat" w:hAnsi="GHEA Grapalat"/>
          <w:b/>
          <w:lang w:val="en-US"/>
        </w:rPr>
        <w:t xml:space="preserve"> </w:t>
      </w:r>
      <w:proofErr w:type="spellStart"/>
      <w:r w:rsidR="00C613C7">
        <w:rPr>
          <w:rFonts w:ascii="GHEA Grapalat" w:hAnsi="GHEA Grapalat"/>
          <w:b/>
          <w:lang w:val="en-US"/>
        </w:rPr>
        <w:t>անվան</w:t>
      </w:r>
      <w:proofErr w:type="spellEnd"/>
      <w:r w:rsidR="00C613C7">
        <w:rPr>
          <w:rFonts w:ascii="GHEA Grapalat" w:hAnsi="GHEA Grapalat"/>
          <w:b/>
          <w:lang w:val="en-US"/>
        </w:rPr>
        <w:t xml:space="preserve"> </w:t>
      </w:r>
      <w:proofErr w:type="spellStart"/>
      <w:r w:rsidR="00C613C7">
        <w:rPr>
          <w:rFonts w:ascii="GHEA Grapalat" w:hAnsi="GHEA Grapalat"/>
          <w:b/>
          <w:lang w:val="en-US"/>
        </w:rPr>
        <w:t>պոլիկլինիկա</w:t>
      </w:r>
      <w:proofErr w:type="spellEnd"/>
      <w:r w:rsidR="00C613C7">
        <w:rPr>
          <w:rFonts w:ascii="GHEA Grapalat" w:hAnsi="GHEA Grapalat"/>
          <w:b/>
          <w:lang w:val="en-US"/>
        </w:rPr>
        <w:t>&gt;&gt; ՓԲԸ</w:t>
      </w:r>
      <w:r w:rsidR="00237030">
        <w:rPr>
          <w:rFonts w:ascii="GHEA Grapalat" w:hAnsi="GHEA Grapalat"/>
          <w:b/>
          <w:lang w:val="en-US"/>
        </w:rPr>
        <w:t>-ի</w:t>
      </w:r>
      <w:r w:rsidR="00096865" w:rsidRPr="00237030">
        <w:rPr>
          <w:rFonts w:ascii="GHEA Grapalat" w:hAnsi="GHEA Grapalat"/>
          <w:b/>
          <w:lang w:val="en-US"/>
        </w:rPr>
        <w:t xml:space="preserve"> </w:t>
      </w:r>
      <w:proofErr w:type="spellStart"/>
      <w:r w:rsidR="00096865" w:rsidRPr="00237030">
        <w:rPr>
          <w:rFonts w:ascii="GHEA Grapalat" w:hAnsi="GHEA Grapalat"/>
          <w:b/>
          <w:lang w:val="en-US"/>
        </w:rPr>
        <w:t>կարիքների</w:t>
      </w:r>
      <w:proofErr w:type="spellEnd"/>
      <w:r w:rsidR="00096865" w:rsidRPr="00237030">
        <w:rPr>
          <w:rFonts w:ascii="GHEA Grapalat" w:hAnsi="GHEA Grapalat"/>
          <w:b/>
          <w:lang w:val="en-US"/>
        </w:rPr>
        <w:t xml:space="preserve"> </w:t>
      </w:r>
      <w:proofErr w:type="spellStart"/>
      <w:r w:rsidR="00096865" w:rsidRPr="00237030">
        <w:rPr>
          <w:rFonts w:ascii="GHEA Grapalat" w:hAnsi="GHEA Grapalat"/>
          <w:b/>
          <w:lang w:val="en-US"/>
        </w:rPr>
        <w:t>համար</w:t>
      </w:r>
      <w:proofErr w:type="spellEnd"/>
      <w:r w:rsidR="00096865" w:rsidRPr="00237030">
        <w:rPr>
          <w:rFonts w:ascii="GHEA Grapalat" w:hAnsi="GHEA Grapalat"/>
          <w:b/>
          <w:lang w:val="en-US"/>
        </w:rPr>
        <w:t xml:space="preserve">` </w:t>
      </w:r>
      <w:proofErr w:type="spellStart"/>
      <w:r w:rsidR="00AD69E0">
        <w:rPr>
          <w:rFonts w:ascii="GHEA Grapalat" w:hAnsi="GHEA Grapalat"/>
          <w:b/>
          <w:i/>
          <w:lang w:val="en-US"/>
        </w:rPr>
        <w:t>Մաքրման</w:t>
      </w:r>
      <w:proofErr w:type="spellEnd"/>
      <w:r w:rsidR="00AD69E0">
        <w:rPr>
          <w:rFonts w:ascii="GHEA Grapalat" w:hAnsi="GHEA Grapalat"/>
          <w:b/>
          <w:i/>
          <w:lang w:val="en-US"/>
        </w:rPr>
        <w:t xml:space="preserve">  </w:t>
      </w:r>
      <w:proofErr w:type="spellStart"/>
      <w:r w:rsidR="00AD69E0">
        <w:rPr>
          <w:rFonts w:ascii="GHEA Grapalat" w:hAnsi="GHEA Grapalat"/>
          <w:b/>
          <w:i/>
          <w:lang w:val="en-US"/>
        </w:rPr>
        <w:t>ծառայություններ</w:t>
      </w:r>
      <w:proofErr w:type="spellEnd"/>
      <w:r w:rsidR="00C613C7">
        <w:rPr>
          <w:rFonts w:ascii="GHEA Grapalat" w:hAnsi="GHEA Grapalat"/>
          <w:b/>
          <w:i/>
          <w:lang w:val="en-US"/>
        </w:rPr>
        <w:t xml:space="preserve"> </w:t>
      </w:r>
      <w:r w:rsidR="00A932C0">
        <w:rPr>
          <w:rFonts w:ascii="GHEA Grapalat" w:hAnsi="GHEA Grapalat"/>
          <w:b/>
          <w:i/>
          <w:lang w:val="en-US"/>
        </w:rPr>
        <w:t xml:space="preserve">  </w:t>
      </w:r>
      <w:proofErr w:type="spellStart"/>
      <w:r w:rsidR="00096865" w:rsidRPr="00237030">
        <w:rPr>
          <w:rFonts w:ascii="GHEA Grapalat" w:hAnsi="GHEA Grapalat"/>
          <w:b/>
          <w:lang w:val="en-US"/>
        </w:rPr>
        <w:t>ձեռքբերումը</w:t>
      </w:r>
      <w:proofErr w:type="spellEnd"/>
      <w:r w:rsidR="00816505" w:rsidRPr="00237030">
        <w:rPr>
          <w:rFonts w:ascii="GHEA Grapalat" w:hAnsi="GHEA Grapalat"/>
          <w:b/>
        </w:rPr>
        <w:t xml:space="preserve"> (</w:t>
      </w:r>
      <w:proofErr w:type="spellStart"/>
      <w:r w:rsidR="00816505" w:rsidRPr="00237030">
        <w:rPr>
          <w:rFonts w:ascii="GHEA Grapalat" w:hAnsi="GHEA Grapalat"/>
          <w:b/>
          <w:lang w:val="en-US"/>
        </w:rPr>
        <w:t>այսուհետ</w:t>
      </w:r>
      <w:proofErr w:type="spellEnd"/>
      <w:r w:rsidR="00816505" w:rsidRPr="00237030">
        <w:rPr>
          <w:rFonts w:ascii="GHEA Grapalat" w:hAnsi="GHEA Grapalat"/>
          <w:b/>
        </w:rPr>
        <w:t xml:space="preserve">` </w:t>
      </w:r>
      <w:proofErr w:type="spellStart"/>
      <w:r w:rsidR="00816505" w:rsidRPr="00237030">
        <w:rPr>
          <w:rFonts w:ascii="GHEA Grapalat" w:hAnsi="GHEA Grapalat"/>
          <w:b/>
          <w:lang w:val="en-US"/>
        </w:rPr>
        <w:t>նաև</w:t>
      </w:r>
      <w:proofErr w:type="spellEnd"/>
      <w:r w:rsidR="00816505" w:rsidRPr="00237030">
        <w:rPr>
          <w:rFonts w:ascii="GHEA Grapalat" w:hAnsi="GHEA Grapalat"/>
          <w:b/>
        </w:rPr>
        <w:t xml:space="preserve"> </w:t>
      </w:r>
      <w:proofErr w:type="spellStart"/>
      <w:r w:rsidR="00DC39B5" w:rsidRPr="00237030">
        <w:rPr>
          <w:rFonts w:ascii="GHEA Grapalat" w:hAnsi="GHEA Grapalat"/>
          <w:b/>
          <w:lang w:val="en-US"/>
        </w:rPr>
        <w:t>ծառայություն</w:t>
      </w:r>
      <w:proofErr w:type="spellEnd"/>
      <w:r w:rsidR="00816505" w:rsidRPr="00237030">
        <w:rPr>
          <w:rFonts w:ascii="GHEA Grapalat" w:hAnsi="GHEA Grapalat"/>
          <w:b/>
        </w:rPr>
        <w:t>)</w:t>
      </w:r>
      <w:r w:rsidR="00C43524" w:rsidRPr="00237030">
        <w:rPr>
          <w:rFonts w:ascii="GHEA Grapalat" w:hAnsi="GHEA Grapalat"/>
          <w:b/>
        </w:rPr>
        <w:t>,</w:t>
      </w:r>
      <w:r w:rsidR="00096865" w:rsidRPr="00237030">
        <w:rPr>
          <w:rFonts w:ascii="GHEA Grapalat" w:hAnsi="GHEA Grapalat"/>
          <w:b/>
        </w:rPr>
        <w:t xml:space="preserve"> </w:t>
      </w:r>
      <w:proofErr w:type="spellStart"/>
      <w:r w:rsidR="00096865" w:rsidRPr="00237030">
        <w:rPr>
          <w:rFonts w:ascii="GHEA Grapalat" w:hAnsi="GHEA Grapalat"/>
          <w:b/>
          <w:lang w:val="en-US"/>
        </w:rPr>
        <w:t>որոնք</w:t>
      </w:r>
      <w:proofErr w:type="spellEnd"/>
      <w:r w:rsidR="00096865" w:rsidRPr="00237030">
        <w:rPr>
          <w:rFonts w:ascii="GHEA Grapalat" w:hAnsi="GHEA Grapalat"/>
          <w:b/>
        </w:rPr>
        <w:t xml:space="preserve"> </w:t>
      </w:r>
      <w:proofErr w:type="spellStart"/>
      <w:r w:rsidR="00096865" w:rsidRPr="00237030">
        <w:rPr>
          <w:rFonts w:ascii="GHEA Grapalat" w:hAnsi="GHEA Grapalat"/>
          <w:b/>
          <w:lang w:val="en-US"/>
        </w:rPr>
        <w:t>խմբավորված</w:t>
      </w:r>
      <w:proofErr w:type="spellEnd"/>
      <w:r w:rsidR="00096865" w:rsidRPr="00237030">
        <w:rPr>
          <w:rFonts w:ascii="GHEA Grapalat" w:hAnsi="GHEA Grapalat"/>
          <w:b/>
        </w:rPr>
        <w:t xml:space="preserve">  </w:t>
      </w:r>
      <w:proofErr w:type="spellStart"/>
      <w:r w:rsidR="00096865" w:rsidRPr="00237030">
        <w:rPr>
          <w:rFonts w:ascii="GHEA Grapalat" w:hAnsi="GHEA Grapalat"/>
          <w:b/>
          <w:lang w:val="en-US"/>
        </w:rPr>
        <w:t>են</w:t>
      </w:r>
      <w:proofErr w:type="spellEnd"/>
      <w:r w:rsidR="00096865" w:rsidRPr="00237030">
        <w:rPr>
          <w:rFonts w:ascii="GHEA Grapalat" w:hAnsi="GHEA Grapalat"/>
          <w:b/>
        </w:rPr>
        <w:t xml:space="preserve"> </w:t>
      </w:r>
      <w:r w:rsidR="00A76C15" w:rsidRPr="00237030">
        <w:rPr>
          <w:rFonts w:ascii="GHEA Grapalat" w:hAnsi="GHEA Grapalat"/>
          <w:b/>
        </w:rPr>
        <w:t>«</w:t>
      </w:r>
      <w:r w:rsidR="00237030" w:rsidRPr="00237030">
        <w:rPr>
          <w:rFonts w:ascii="GHEA Grapalat" w:hAnsi="GHEA Grapalat"/>
          <w:b/>
        </w:rPr>
        <w:t>1</w:t>
      </w:r>
      <w:r w:rsidR="00A76C15" w:rsidRPr="00237030">
        <w:rPr>
          <w:rFonts w:ascii="GHEA Grapalat" w:hAnsi="GHEA Grapalat"/>
          <w:b/>
        </w:rPr>
        <w:t>»</w:t>
      </w:r>
      <w:r w:rsidR="00096865" w:rsidRPr="00237030">
        <w:rPr>
          <w:rFonts w:ascii="GHEA Grapalat" w:hAnsi="GHEA Grapalat"/>
          <w:b/>
        </w:rPr>
        <w:t xml:space="preserve"> </w:t>
      </w:r>
      <w:proofErr w:type="spellStart"/>
      <w:r w:rsidR="00096865" w:rsidRPr="00237030">
        <w:rPr>
          <w:rFonts w:ascii="GHEA Grapalat" w:hAnsi="GHEA Grapalat"/>
          <w:b/>
          <w:lang w:val="en-US"/>
        </w:rPr>
        <w:t>չափաբաժ</w:t>
      </w:r>
      <w:r w:rsidR="00237030">
        <w:rPr>
          <w:rFonts w:ascii="GHEA Grapalat" w:hAnsi="GHEA Grapalat"/>
          <w:b/>
          <w:lang w:val="en-US"/>
        </w:rPr>
        <w:t>ն</w:t>
      </w:r>
      <w:r w:rsidR="00753E6E" w:rsidRPr="00237030">
        <w:rPr>
          <w:rFonts w:ascii="GHEA Grapalat" w:hAnsi="GHEA Grapalat"/>
          <w:b/>
          <w:lang w:val="en-US"/>
        </w:rPr>
        <w:t>ում</w:t>
      </w:r>
      <w:proofErr w:type="spellEnd"/>
      <w:r w:rsidR="00096865" w:rsidRPr="00237030">
        <w:rPr>
          <w:rFonts w:ascii="GHEA Grapalat" w:hAnsi="GHEA Grapalat"/>
          <w:b/>
        </w:rPr>
        <w:t>`</w:t>
      </w:r>
    </w:p>
    <w:p w14:paraId="1D614F17" w14:textId="77777777" w:rsidR="00237030" w:rsidRPr="00237030" w:rsidRDefault="00237030" w:rsidP="00237030">
      <w:pPr>
        <w:rPr>
          <w:lang w:val="af-ZA"/>
        </w:rPr>
      </w:pPr>
    </w:p>
    <w:tbl>
      <w:tblPr>
        <w:tblpPr w:leftFromText="180" w:rightFromText="180" w:vertAnchor="text" w:tblpXSpec="center" w:tblpY="1"/>
        <w:tblOverlap w:val="neve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237030">
        <w:trPr>
          <w:trHeight w:val="315"/>
          <w:jc w:val="center"/>
        </w:trPr>
        <w:tc>
          <w:tcPr>
            <w:tcW w:w="3119" w:type="dxa"/>
            <w:gridSpan w:val="2"/>
            <w:vAlign w:val="center"/>
          </w:tcPr>
          <w:p w14:paraId="52D89F51" w14:textId="77777777" w:rsidR="005D26B6" w:rsidRPr="00064ADD" w:rsidRDefault="005D26B6" w:rsidP="00237030">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237030">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237030">
        <w:trPr>
          <w:trHeight w:val="166"/>
          <w:jc w:val="center"/>
        </w:trPr>
        <w:tc>
          <w:tcPr>
            <w:tcW w:w="1701" w:type="dxa"/>
            <w:vAlign w:val="center"/>
          </w:tcPr>
          <w:p w14:paraId="3ED5EF4F" w14:textId="77777777" w:rsidR="005D26B6" w:rsidRPr="00064ADD" w:rsidRDefault="00C8495D" w:rsidP="00237030">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5FE721C7" w:rsidR="005D26B6" w:rsidRPr="00BD2E1D" w:rsidRDefault="00C8495D" w:rsidP="00237030">
            <w:pPr>
              <w:pStyle w:val="23"/>
              <w:spacing w:line="240" w:lineRule="auto"/>
              <w:ind w:firstLine="34"/>
              <w:jc w:val="center"/>
              <w:rPr>
                <w:rFonts w:ascii="GHEA Grapalat" w:hAnsi="GHEA Grapalat"/>
                <w:b/>
                <w:bCs/>
                <w:i/>
                <w:iCs/>
                <w:sz w:val="14"/>
                <w:szCs w:val="14"/>
                <w:lang w:val="en-US"/>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BD2E1D">
              <w:rPr>
                <w:rFonts w:ascii="GHEA Grapalat" w:hAnsi="GHEA Grapalat"/>
                <w:b/>
                <w:bCs/>
                <w:i/>
                <w:iCs/>
                <w:sz w:val="14"/>
                <w:szCs w:val="14"/>
                <w:lang w:val="en-US"/>
              </w:rPr>
              <w:t xml:space="preserve"> </w:t>
            </w:r>
            <w:proofErr w:type="spellStart"/>
            <w:r w:rsidR="00BD2E1D">
              <w:rPr>
                <w:rFonts w:ascii="GHEA Grapalat" w:hAnsi="GHEA Grapalat"/>
                <w:b/>
                <w:bCs/>
                <w:i/>
                <w:iCs/>
                <w:sz w:val="14"/>
                <w:szCs w:val="14"/>
                <w:lang w:val="en-US"/>
              </w:rPr>
              <w:t>դրամ</w:t>
            </w:r>
            <w:proofErr w:type="spellEnd"/>
          </w:p>
        </w:tc>
        <w:tc>
          <w:tcPr>
            <w:tcW w:w="7231" w:type="dxa"/>
            <w:vMerge/>
            <w:vAlign w:val="center"/>
          </w:tcPr>
          <w:p w14:paraId="33FBA9F2" w14:textId="77777777" w:rsidR="005D26B6" w:rsidRPr="00064ADD" w:rsidRDefault="005D26B6" w:rsidP="00237030">
            <w:pPr>
              <w:pStyle w:val="23"/>
              <w:spacing w:line="240" w:lineRule="auto"/>
              <w:ind w:firstLine="0"/>
              <w:jc w:val="center"/>
              <w:rPr>
                <w:rFonts w:ascii="GHEA Grapalat" w:hAnsi="GHEA Grapalat"/>
                <w:b/>
                <w:bCs/>
                <w:i/>
                <w:iCs/>
              </w:rPr>
            </w:pPr>
          </w:p>
        </w:tc>
      </w:tr>
      <w:tr w:rsidR="005D26B6" w:rsidRPr="00C613C7" w14:paraId="14AFC9BC" w14:textId="77777777" w:rsidTr="00237030">
        <w:trPr>
          <w:jc w:val="center"/>
        </w:trPr>
        <w:tc>
          <w:tcPr>
            <w:tcW w:w="1701" w:type="dxa"/>
            <w:vAlign w:val="center"/>
          </w:tcPr>
          <w:p w14:paraId="79053F48" w14:textId="77777777" w:rsidR="005D26B6" w:rsidRPr="00237030" w:rsidRDefault="005D26B6" w:rsidP="00237030">
            <w:pPr>
              <w:pStyle w:val="23"/>
              <w:spacing w:line="240" w:lineRule="auto"/>
              <w:ind w:firstLine="0"/>
              <w:jc w:val="center"/>
              <w:rPr>
                <w:rFonts w:ascii="GHEA Grapalat" w:hAnsi="GHEA Grapalat"/>
                <w:b/>
                <w:sz w:val="16"/>
              </w:rPr>
            </w:pPr>
            <w:r w:rsidRPr="00237030">
              <w:rPr>
                <w:rFonts w:ascii="GHEA Grapalat" w:hAnsi="GHEA Grapalat"/>
                <w:b/>
                <w:sz w:val="16"/>
              </w:rPr>
              <w:t>1</w:t>
            </w:r>
          </w:p>
        </w:tc>
        <w:tc>
          <w:tcPr>
            <w:tcW w:w="1418" w:type="dxa"/>
            <w:vAlign w:val="center"/>
          </w:tcPr>
          <w:p w14:paraId="69FA8873" w14:textId="77777777" w:rsidR="003F13ED" w:rsidRDefault="003F13ED" w:rsidP="003F13ED">
            <w:pPr>
              <w:jc w:val="center"/>
              <w:rPr>
                <w:rFonts w:ascii="Arial AMU" w:hAnsi="Arial AMU"/>
                <w:sz w:val="20"/>
                <w:szCs w:val="20"/>
              </w:rPr>
            </w:pPr>
          </w:p>
          <w:p w14:paraId="5A3D80AA" w14:textId="1AD54C5F" w:rsidR="003F13ED" w:rsidRPr="00EA2B32" w:rsidRDefault="008E72A7" w:rsidP="003F13ED">
            <w:pPr>
              <w:jc w:val="center"/>
              <w:rPr>
                <w:rFonts w:ascii="Arial" w:hAnsi="Arial"/>
                <w:sz w:val="20"/>
                <w:szCs w:val="20"/>
                <w:lang w:val="hy-AM"/>
              </w:rPr>
            </w:pPr>
            <w:r>
              <w:rPr>
                <w:rFonts w:ascii="Arial" w:hAnsi="Arial"/>
                <w:sz w:val="20"/>
                <w:szCs w:val="20"/>
                <w:lang w:val="hy-AM"/>
              </w:rPr>
              <w:t>6 891</w:t>
            </w:r>
            <w:r w:rsidR="0051422D">
              <w:rPr>
                <w:rFonts w:ascii="Arial" w:hAnsi="Arial"/>
                <w:sz w:val="20"/>
                <w:szCs w:val="20"/>
                <w:lang w:val="hy-AM"/>
              </w:rPr>
              <w:t xml:space="preserve"> </w:t>
            </w:r>
            <w:r w:rsidR="00EA2B32">
              <w:rPr>
                <w:rFonts w:ascii="Arial" w:hAnsi="Arial"/>
                <w:sz w:val="20"/>
                <w:szCs w:val="20"/>
                <w:lang w:val="hy-AM"/>
              </w:rPr>
              <w:t>000</w:t>
            </w:r>
          </w:p>
          <w:p w14:paraId="5959B5C0" w14:textId="73C6D505" w:rsidR="005D26B6" w:rsidRPr="00AD69E0" w:rsidRDefault="005D26B6" w:rsidP="00237030">
            <w:pPr>
              <w:pStyle w:val="23"/>
              <w:spacing w:line="240" w:lineRule="auto"/>
              <w:ind w:firstLine="0"/>
              <w:jc w:val="center"/>
              <w:rPr>
                <w:rFonts w:ascii="GHEA Grapalat" w:hAnsi="GHEA Grapalat"/>
                <w:b/>
                <w:sz w:val="16"/>
                <w:lang w:val="ru-RU"/>
              </w:rPr>
            </w:pPr>
          </w:p>
        </w:tc>
        <w:tc>
          <w:tcPr>
            <w:tcW w:w="7231" w:type="dxa"/>
            <w:vAlign w:val="center"/>
          </w:tcPr>
          <w:p w14:paraId="5290F058" w14:textId="77777777" w:rsidR="00237030" w:rsidRPr="00A932C0" w:rsidRDefault="00237030" w:rsidP="00237030">
            <w:pPr>
              <w:pStyle w:val="23"/>
              <w:spacing w:line="240" w:lineRule="auto"/>
              <w:ind w:firstLine="0"/>
              <w:rPr>
                <w:rFonts w:ascii="GHEA Grapalat" w:hAnsi="GHEA Grapalat"/>
                <w:b/>
                <w:i/>
                <w:lang w:val="ru-RU"/>
              </w:rPr>
            </w:pPr>
          </w:p>
          <w:p w14:paraId="4D0A5E41" w14:textId="11E376A9" w:rsidR="00037D1B" w:rsidRDefault="0003259F" w:rsidP="00037D1B">
            <w:pPr>
              <w:pStyle w:val="23"/>
              <w:spacing w:line="240" w:lineRule="auto"/>
              <w:ind w:firstLine="0"/>
              <w:rPr>
                <w:rFonts w:ascii="GHEA Grapalat" w:hAnsi="GHEA Grapalat" w:cs="Sylfaen"/>
                <w:i/>
                <w:lang w:val="hy-AM"/>
              </w:rPr>
            </w:pPr>
            <w:r>
              <w:rPr>
                <w:rFonts w:ascii="GHEA Grapalat" w:hAnsi="GHEA Grapalat" w:cs="Sylfaen"/>
                <w:i/>
                <w:lang w:val="hy-AM"/>
              </w:rPr>
              <w:t>Մաքրման</w:t>
            </w:r>
            <w:r w:rsidR="00037D1B">
              <w:rPr>
                <w:rFonts w:ascii="GHEA Grapalat" w:hAnsi="GHEA Grapalat" w:cs="Sylfaen"/>
                <w:i/>
                <w:lang w:val="hy-AM"/>
              </w:rPr>
              <w:t xml:space="preserve"> ծառայություններ</w:t>
            </w:r>
          </w:p>
          <w:p w14:paraId="619E65AF" w14:textId="62A11482" w:rsidR="005D26B6" w:rsidRPr="00237030" w:rsidRDefault="005D26B6" w:rsidP="00237030">
            <w:pPr>
              <w:pStyle w:val="23"/>
              <w:spacing w:line="240" w:lineRule="auto"/>
              <w:ind w:firstLine="0"/>
              <w:rPr>
                <w:rFonts w:ascii="GHEA Grapalat" w:hAnsi="GHEA Grapalat"/>
                <w:b/>
                <w:u w:val="single"/>
                <w:vertAlign w:val="subscript"/>
              </w:rPr>
            </w:pPr>
          </w:p>
        </w:tc>
      </w:tr>
    </w:tbl>
    <w:p w14:paraId="3923E725" w14:textId="77777777" w:rsidR="00237030" w:rsidRDefault="00237030" w:rsidP="00EF3662">
      <w:pPr>
        <w:pStyle w:val="23"/>
        <w:spacing w:line="240" w:lineRule="auto"/>
        <w:ind w:firstLine="567"/>
        <w:rPr>
          <w:rFonts w:ascii="GHEA Grapalat" w:hAnsi="GHEA Grapalat"/>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4C5B02A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39EE0AB3"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սույն</w:t>
      </w:r>
      <w:proofErr w:type="spellEnd"/>
      <w:r w:rsidR="00EB487B"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lastRenderedPageBreak/>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2A0F225"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 Օրենքի 35-րդ հոդվածով սահմանված ժամկետում</w:t>
      </w:r>
      <w:r w:rsidR="005D3374" w:rsidRPr="00064ADD">
        <w:rPr>
          <w:rFonts w:ascii="GHEA Grapalat" w:hAnsi="GHEA Grapalat" w:cs="Arial"/>
          <w:sz w:val="20"/>
          <w:lang w:val="hy-AM"/>
        </w:rPr>
        <w:t xml:space="preserve"> և կարգով ներկայացնում է որակավորման ապահովում՝ իր ներկայացրած գնային առաջարկի </w:t>
      </w:r>
      <w:r w:rsidR="005D3374" w:rsidRPr="00064ADD">
        <w:rPr>
          <w:rFonts w:ascii="GHEA Grapalat" w:hAnsi="GHEA Grapalat"/>
          <w:color w:val="000000"/>
          <w:sz w:val="20"/>
          <w:szCs w:val="20"/>
          <w:lang w:val="hy-AM"/>
        </w:rPr>
        <w:t>15 տոկոսի</w:t>
      </w:r>
      <w:r w:rsidR="005D3374" w:rsidRPr="00064ADD">
        <w:rPr>
          <w:rStyle w:val="af6"/>
          <w:rFonts w:ascii="GHEA Grapalat" w:hAnsi="GHEA Grapalat" w:cs="Arial"/>
          <w:sz w:val="20"/>
          <w:lang w:val="hy-AM"/>
        </w:rPr>
        <w:footnoteReference w:id="1"/>
      </w:r>
      <w:r w:rsidR="005D3374" w:rsidRPr="00064ADD">
        <w:rPr>
          <w:rFonts w:ascii="GHEA Grapalat" w:hAnsi="GHEA Grapalat"/>
          <w:color w:val="000000"/>
          <w:sz w:val="20"/>
          <w:szCs w:val="20"/>
          <w:vertAlign w:val="superscript"/>
          <w:lang w:val="hy-AM"/>
        </w:rPr>
        <w:t>.1</w:t>
      </w:r>
      <w:r w:rsidR="005D3374" w:rsidRPr="00064ADD">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0" w:tgtFrame="_blank" w:history="1">
        <w:r w:rsidR="005D3374" w:rsidRPr="00064ADD">
          <w:rPr>
            <w:rFonts w:ascii="GHEA Grapalat" w:hAnsi="GHEA Grapalat"/>
            <w:color w:val="000000"/>
            <w:sz w:val="20"/>
            <w:szCs w:val="20"/>
            <w:lang w:val="hy-AM"/>
          </w:rPr>
          <w:t>Standard &amp; Poor’s</w:t>
        </w:r>
      </w:hyperlink>
      <w:r w:rsidR="005D3374" w:rsidRPr="00064ADD">
        <w:rPr>
          <w:rFonts w:ascii="Calibri" w:hAnsi="Calibri" w:cs="Calibri"/>
          <w:color w:val="000000"/>
          <w:sz w:val="20"/>
          <w:szCs w:val="20"/>
          <w:lang w:val="hy-AM"/>
        </w:rPr>
        <w:t> </w:t>
      </w:r>
      <w:r w:rsidR="005D3374" w:rsidRPr="00064AD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Style w:val="af6"/>
          <w:rFonts w:ascii="GHEA Grapalat" w:hAnsi="GHEA Grapalat" w:cs="Sylfaen"/>
          <w:color w:val="FFFFFF"/>
          <w:sz w:val="20"/>
          <w:lang w:val="hy-AM"/>
        </w:rPr>
        <w:footnoteReference w:id="2"/>
      </w:r>
      <w:r w:rsidR="00D54E6F" w:rsidRPr="00064ADD">
        <w:rPr>
          <w:rFonts w:ascii="GHEA Grapalat" w:hAnsi="GHEA Grapalat" w:cs="Arial"/>
          <w:color w:val="FFFFFF"/>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77777777"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ապահովում</w:t>
      </w:r>
      <w:r w:rsidR="00101F06" w:rsidRPr="00064ADD">
        <w:rPr>
          <w:rStyle w:val="af6"/>
          <w:rFonts w:ascii="GHEA Grapalat" w:hAnsi="GHEA Grapalat" w:cs="Sylfaen"/>
          <w:color w:val="FFFFFF"/>
          <w:sz w:val="20"/>
          <w:shd w:val="clear" w:color="auto" w:fill="FFFFFF"/>
          <w:lang w:val="ru-RU"/>
        </w:rPr>
        <w:footnoteReference w:id="3"/>
      </w:r>
      <w:r w:rsidR="004D5671" w:rsidRPr="00064ADD">
        <w:rPr>
          <w:rFonts w:ascii="GHEA Grapalat" w:hAnsi="GHEA Grapalat" w:cs="Tahoma"/>
          <w:sz w:val="20"/>
          <w:lang w:val="hy-AM"/>
        </w:rPr>
        <w:t>։</w:t>
      </w:r>
      <w:r w:rsidR="00B12D63" w:rsidRPr="00064ADD">
        <w:rPr>
          <w:rFonts w:ascii="GHEA Grapalat" w:hAnsi="GHEA Grapalat" w:cs="Tahoma"/>
          <w:sz w:val="20"/>
          <w:vertAlign w:val="superscript"/>
          <w:lang w:val="hy-AM"/>
        </w:rPr>
        <w:t>6</w:t>
      </w:r>
    </w:p>
    <w:p w14:paraId="27A0A762" w14:textId="77777777" w:rsidR="006C778B" w:rsidRPr="00064ADD"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799078F"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56918">
        <w:rPr>
          <w:rFonts w:ascii="GHEA Grapalat" w:hAnsi="GHEA Grapalat" w:cs="Sylfaen"/>
          <w:szCs w:val="24"/>
          <w:lang w:val="hy-AM"/>
        </w:rPr>
        <w:t>գնանաշման հարցման ընթացակարգի</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A636675" w14:textId="4FFA8AA4" w:rsidR="00BD2E1D" w:rsidRPr="0004740A" w:rsidRDefault="00BD2E1D" w:rsidP="00BD2E1D">
      <w:pPr>
        <w:pStyle w:val="23"/>
        <w:spacing w:line="240" w:lineRule="auto"/>
        <w:ind w:firstLine="567"/>
        <w:rPr>
          <w:rFonts w:ascii="GHEA Grapalat" w:hAnsi="GHEA Grapalat" w:cs="Sylfaen"/>
          <w:lang w:val="hy-AM"/>
        </w:rPr>
      </w:pPr>
      <w:r w:rsidRPr="0004740A">
        <w:rPr>
          <w:rFonts w:ascii="GHEA Grapalat" w:hAnsi="GHEA Grapalat" w:cs="Sylfaen"/>
          <w:lang w:val="hy-AM"/>
        </w:rPr>
        <w:t xml:space="preserve">4.2  Ընթացակարգի հայտերն անհրաժեշտ է ներկայացնել </w:t>
      </w:r>
      <w:r w:rsidRPr="0004740A">
        <w:rPr>
          <w:rFonts w:ascii="GHEA Grapalat" w:hAnsi="GHEA Grapalat" w:cs="Sylfaen"/>
        </w:rPr>
        <w:t>հանձնաժողովին</w:t>
      </w:r>
      <w:r w:rsidRPr="0004740A">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3D437A">
        <w:rPr>
          <w:rFonts w:ascii="GHEA Grapalat" w:hAnsi="GHEA Grapalat" w:cs="Sylfaen"/>
          <w:lang w:val="hy-AM"/>
        </w:rPr>
        <w:t>7</w:t>
      </w:r>
      <w:r w:rsidRPr="0004740A">
        <w:rPr>
          <w:rFonts w:ascii="GHEA Grapalat" w:hAnsi="GHEA Grapalat" w:cs="Sylfaen"/>
          <w:lang w:val="hy-AM"/>
        </w:rPr>
        <w:t>»րդ օրվա ժամը «</w:t>
      </w:r>
      <w:r w:rsidR="008E72A7">
        <w:rPr>
          <w:rFonts w:ascii="GHEA Grapalat" w:hAnsi="GHEA Grapalat" w:cs="Sylfaen"/>
          <w:lang w:val="hy-AM"/>
        </w:rPr>
        <w:t>14։00</w:t>
      </w:r>
      <w:r w:rsidRPr="0004740A">
        <w:rPr>
          <w:rFonts w:ascii="GHEA Grapalat" w:hAnsi="GHEA Grapalat" w:cs="Sylfaen"/>
          <w:lang w:val="hy-AM"/>
        </w:rPr>
        <w:t xml:space="preserve">»-ն, </w:t>
      </w:r>
      <w:r w:rsidR="00181127">
        <w:rPr>
          <w:rFonts w:ascii="GHEA Grapalat" w:hAnsi="GHEA Grapalat" w:cs="Sylfaen"/>
          <w:lang w:val="hy-AM"/>
        </w:rPr>
        <w:t>Ք. Երևան, Ներսիսյան 7/1</w:t>
      </w:r>
      <w:r w:rsidRPr="0004740A">
        <w:rPr>
          <w:rFonts w:ascii="GHEA Grapalat" w:hAnsi="GHEA Grapalat" w:cs="Sylfaen"/>
          <w:lang w:val="hy-AM"/>
        </w:rPr>
        <w:t>» հասցեով:</w:t>
      </w:r>
    </w:p>
    <w:p w14:paraId="29073889" w14:textId="125E62DC" w:rsidR="00A3468D" w:rsidRPr="00064ADD" w:rsidRDefault="00BD2E1D" w:rsidP="00BD2E1D">
      <w:pPr>
        <w:pStyle w:val="23"/>
        <w:spacing w:line="240" w:lineRule="auto"/>
        <w:ind w:firstLine="567"/>
        <w:rPr>
          <w:rFonts w:ascii="GHEA Grapalat" w:hAnsi="GHEA Grapalat" w:cs="Sylfaen"/>
          <w:szCs w:val="24"/>
          <w:lang w:val="hy-AM"/>
        </w:rPr>
      </w:pPr>
      <w:r w:rsidRPr="0004740A">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3D437A">
        <w:rPr>
          <w:rFonts w:ascii="GHEA Grapalat" w:hAnsi="GHEA Grapalat" w:cs="Sylfaen"/>
          <w:lang w:val="hy-AM"/>
        </w:rPr>
        <w:t>Է. Գրիգորյանը</w:t>
      </w:r>
      <w:r w:rsidRPr="0004740A">
        <w:rPr>
          <w:rFonts w:ascii="GHEA Grapalat" w:hAnsi="GHEA Grapalat" w:cs="Sylfaen"/>
          <w:lang w:val="hy-AM"/>
        </w:rPr>
        <w:t xml:space="preserve">։ </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550BE79E" w:rsidR="00B67CCD" w:rsidRPr="00A1199A"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00BD2E1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55BEF03C"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53141CC5" w14:textId="77777777" w:rsidR="006C3115" w:rsidRPr="00064ADD" w:rsidRDefault="00E326DD" w:rsidP="00EF3662">
      <w:pPr>
        <w:ind w:firstLine="567"/>
        <w:jc w:val="both"/>
        <w:rPr>
          <w:rFonts w:ascii="GHEA Grapalat" w:hAnsi="GHEA Grapalat" w:cs="Sylfaen"/>
          <w:color w:val="FFFFFF"/>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3</w:t>
      </w:r>
      <w:r w:rsidR="00F53525" w:rsidRPr="00064ADD">
        <w:rPr>
          <w:rFonts w:ascii="GHEA Grapalat" w:hAnsi="GHEA Grapalat" w:cs="Sylfaen"/>
          <w:sz w:val="20"/>
          <w:lang w:val="hy-AM"/>
        </w:rPr>
        <w:t xml:space="preserve">) հայտի ապահովում կանխիկ փողի կամ բանկային երաշխիքի </w:t>
      </w:r>
      <w:r w:rsidR="00C03728" w:rsidRPr="00064ADD">
        <w:rPr>
          <w:rFonts w:ascii="GHEA Grapalat" w:hAnsi="GHEA Grapalat" w:cs="Sylfaen"/>
          <w:sz w:val="20"/>
          <w:lang w:val="hy-AM"/>
        </w:rPr>
        <w:t>ձևով</w:t>
      </w:r>
      <w:r w:rsidR="00F53525" w:rsidRPr="00064ADD">
        <w:rPr>
          <w:rFonts w:ascii="GHEA Grapalat" w:hAnsi="GHEA Grapalat" w:cs="Sylfaen"/>
          <w:sz w:val="20"/>
          <w:lang w:val="hy-AM"/>
        </w:rPr>
        <w:t>:</w:t>
      </w:r>
      <w:r w:rsidR="00346FA5" w:rsidRPr="00064ADD">
        <w:rPr>
          <w:rFonts w:ascii="GHEA Grapalat" w:hAnsi="GHEA Grapalat"/>
          <w:sz w:val="20"/>
          <w:vertAlign w:val="superscript"/>
          <w:lang w:val="hy-AM"/>
        </w:rPr>
        <w:t>7</w:t>
      </w:r>
      <w:r w:rsidR="00340083" w:rsidRPr="00064ADD">
        <w:rPr>
          <w:rStyle w:val="af6"/>
          <w:rFonts w:ascii="GHEA Grapalat" w:hAnsi="GHEA Grapalat"/>
          <w:color w:val="FFFFFF"/>
          <w:sz w:val="20"/>
          <w:lang w:val="hy-AM"/>
        </w:rPr>
        <w:footnoteReference w:id="4"/>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lastRenderedPageBreak/>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47507F8A" w14:textId="507C2602" w:rsidR="003331DA" w:rsidRPr="00064ADD" w:rsidRDefault="003331DA" w:rsidP="003331DA">
      <w:pPr>
        <w:ind w:firstLine="375"/>
        <w:jc w:val="both"/>
        <w:rPr>
          <w:rFonts w:ascii="GHEA Grapalat" w:hAnsi="GHEA Grapalat" w:cs="Sylfaen"/>
          <w:sz w:val="20"/>
          <w:lang w:val="af-ZA"/>
        </w:rPr>
      </w:pPr>
      <w:proofErr w:type="spellStart"/>
      <w:r w:rsidRPr="00064ADD">
        <w:rPr>
          <w:rFonts w:ascii="GHEA Grapalat" w:hAnsi="GHEA Grapalat" w:cs="Sylfaen"/>
          <w:sz w:val="20"/>
        </w:rPr>
        <w:t>երաշխիքվ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կանխիկ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փողով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ապա</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հանգամանքը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համարվում</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որպես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գործընթացի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ստանձնված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պարտավորության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խախտում</w:t>
      </w:r>
      <w:proofErr w:type="spellEnd"/>
      <w:r w:rsidRPr="00064ADD">
        <w:rPr>
          <w:rFonts w:ascii="GHEA Grapalat" w:hAnsi="GHEA Grapalat" w:cs="Sylfaen"/>
          <w:sz w:val="20"/>
          <w:lang w:val="af-ZA"/>
        </w:rPr>
        <w:t xml:space="preserve">: </w:t>
      </w:r>
    </w:p>
    <w:p w14:paraId="7639A0C7" w14:textId="77777777" w:rsidR="003331DA" w:rsidRPr="00064ADD" w:rsidRDefault="00283198" w:rsidP="00AF3CCA">
      <w:pPr>
        <w:ind w:firstLine="567"/>
        <w:jc w:val="both"/>
        <w:rPr>
          <w:rFonts w:ascii="GHEA Grapalat" w:hAnsi="GHEA Grapalat"/>
          <w:sz w:val="20"/>
          <w:szCs w:val="20"/>
          <w:lang w:val="hy-AM"/>
        </w:rPr>
      </w:pPr>
      <w:r w:rsidRPr="00064ADD">
        <w:rPr>
          <w:rFonts w:ascii="GHEA Grapalat" w:hAnsi="GHEA Grapalat"/>
          <w:sz w:val="20"/>
          <w:lang w:val="af-ZA"/>
        </w:rPr>
        <w:t>7</w:t>
      </w:r>
      <w:r w:rsidR="00096865" w:rsidRPr="00064ADD">
        <w:rPr>
          <w:rFonts w:ascii="GHEA Grapalat" w:hAnsi="GHEA Grapalat"/>
          <w:sz w:val="20"/>
          <w:lang w:val="af-ZA"/>
        </w:rPr>
        <w:t>.</w:t>
      </w:r>
      <w:r w:rsidR="009771B9" w:rsidRPr="00064ADD">
        <w:rPr>
          <w:rFonts w:ascii="GHEA Grapalat" w:hAnsi="GHEA Grapalat"/>
          <w:sz w:val="20"/>
          <w:lang w:val="af-ZA"/>
        </w:rPr>
        <w:t>4</w:t>
      </w:r>
      <w:r w:rsidR="00096865" w:rsidRPr="00064ADD">
        <w:rPr>
          <w:rFonts w:ascii="GHEA Grapalat" w:hAnsi="GHEA Grapalat"/>
          <w:sz w:val="20"/>
          <w:lang w:val="af-ZA"/>
        </w:rPr>
        <w:tab/>
      </w:r>
      <w:proofErr w:type="spellStart"/>
      <w:r w:rsidR="00096865" w:rsidRPr="00064ADD">
        <w:rPr>
          <w:rFonts w:ascii="GHEA Grapalat" w:hAnsi="GHEA Grapalat" w:cs="Sylfaen"/>
          <w:sz w:val="20"/>
          <w:lang w:val="ru-RU"/>
        </w:rPr>
        <w:t>Հայտի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ապահով</w:t>
      </w:r>
      <w:r w:rsidR="0093460D" w:rsidRPr="00064ADD">
        <w:rPr>
          <w:rFonts w:ascii="GHEA Grapalat" w:hAnsi="GHEA Grapalat" w:cs="Sylfaen"/>
          <w:sz w:val="20"/>
        </w:rPr>
        <w:t>ումը</w:t>
      </w:r>
      <w:proofErr w:type="spellEnd"/>
      <w:r w:rsidR="0093460D" w:rsidRPr="00064ADD">
        <w:rPr>
          <w:rFonts w:ascii="GHEA Grapalat" w:hAnsi="GHEA Grapalat" w:cs="Sylfaen"/>
          <w:sz w:val="20"/>
          <w:lang w:val="af-ZA"/>
        </w:rPr>
        <w:t xml:space="preserve"> </w:t>
      </w:r>
      <w:proofErr w:type="spellStart"/>
      <w:r w:rsidR="00E43CEB" w:rsidRPr="00064ADD">
        <w:rPr>
          <w:rFonts w:ascii="GHEA Grapalat" w:hAnsi="GHEA Grapalat" w:cs="Sylfaen"/>
          <w:sz w:val="20"/>
        </w:rPr>
        <w:t>պետք</w:t>
      </w:r>
      <w:proofErr w:type="spellEnd"/>
      <w:r w:rsidR="00E43CEB" w:rsidRPr="00064ADD">
        <w:rPr>
          <w:rFonts w:ascii="GHEA Grapalat" w:hAnsi="GHEA Grapalat" w:cs="Sylfaen"/>
          <w:sz w:val="20"/>
          <w:lang w:val="af-ZA"/>
        </w:rPr>
        <w:t xml:space="preserve"> </w:t>
      </w:r>
      <w:r w:rsidR="00E43CEB" w:rsidRPr="00064ADD">
        <w:rPr>
          <w:rFonts w:ascii="GHEA Grapalat" w:hAnsi="GHEA Grapalat" w:cs="Sylfaen"/>
          <w:sz w:val="20"/>
        </w:rPr>
        <w:t>է</w:t>
      </w:r>
      <w:r w:rsidR="00E43CEB" w:rsidRPr="00064ADD">
        <w:rPr>
          <w:rFonts w:ascii="GHEA Grapalat" w:hAnsi="GHEA Grapalat" w:cs="Sylfaen"/>
          <w:sz w:val="20"/>
          <w:lang w:val="af-ZA"/>
        </w:rPr>
        <w:t xml:space="preserve"> </w:t>
      </w:r>
      <w:proofErr w:type="spellStart"/>
      <w:r w:rsidR="00C23B1B" w:rsidRPr="00064ADD">
        <w:rPr>
          <w:rFonts w:ascii="GHEA Grapalat" w:hAnsi="GHEA Grapalat" w:cs="Sylfaen"/>
          <w:sz w:val="20"/>
        </w:rPr>
        <w:t>վավեր</w:t>
      </w:r>
      <w:proofErr w:type="spellEnd"/>
      <w:r w:rsidR="00C23B1B" w:rsidRPr="00064ADD">
        <w:rPr>
          <w:rFonts w:ascii="GHEA Grapalat" w:hAnsi="GHEA Grapalat" w:cs="Sylfaen"/>
          <w:sz w:val="20"/>
          <w:lang w:val="af-ZA"/>
        </w:rPr>
        <w:t xml:space="preserve"> </w:t>
      </w:r>
      <w:proofErr w:type="spellStart"/>
      <w:r w:rsidR="00E43CEB" w:rsidRPr="00064ADD">
        <w:rPr>
          <w:rFonts w:ascii="GHEA Grapalat" w:hAnsi="GHEA Grapalat" w:cs="Sylfaen"/>
          <w:sz w:val="20"/>
        </w:rPr>
        <w:t>լինի</w:t>
      </w:r>
      <w:proofErr w:type="spellEnd"/>
      <w:r w:rsidR="00E43CEB" w:rsidRPr="00064ADD">
        <w:rPr>
          <w:rFonts w:ascii="GHEA Grapalat" w:hAnsi="GHEA Grapalat" w:cs="Sylfaen"/>
          <w:sz w:val="20"/>
          <w:lang w:val="af-ZA"/>
        </w:rPr>
        <w:t xml:space="preserve"> </w:t>
      </w:r>
      <w:proofErr w:type="spellStart"/>
      <w:r w:rsidR="00C813A9" w:rsidRPr="00064ADD">
        <w:rPr>
          <w:rFonts w:ascii="GHEA Grapalat" w:hAnsi="GHEA Grapalat" w:cs="Sylfaen"/>
          <w:sz w:val="20"/>
        </w:rPr>
        <w:t>հայտը</w:t>
      </w:r>
      <w:proofErr w:type="spellEnd"/>
      <w:r w:rsidR="00C813A9" w:rsidRPr="00064ADD">
        <w:rPr>
          <w:rFonts w:ascii="GHEA Grapalat" w:hAnsi="GHEA Grapalat" w:cs="Sylfaen"/>
          <w:sz w:val="20"/>
          <w:lang w:val="af-ZA"/>
        </w:rPr>
        <w:t xml:space="preserve"> </w:t>
      </w:r>
      <w:proofErr w:type="spellStart"/>
      <w:r w:rsidR="00C813A9" w:rsidRPr="00064ADD">
        <w:rPr>
          <w:rFonts w:ascii="GHEA Grapalat" w:hAnsi="GHEA Grapalat" w:cs="Sylfaen"/>
          <w:sz w:val="20"/>
        </w:rPr>
        <w:t>ներկայացվելու</w:t>
      </w:r>
      <w:proofErr w:type="spellEnd"/>
      <w:r w:rsidR="00C813A9" w:rsidRPr="00064ADD">
        <w:rPr>
          <w:rFonts w:ascii="GHEA Grapalat" w:hAnsi="GHEA Grapalat" w:cs="Sylfaen"/>
          <w:sz w:val="20"/>
          <w:lang w:val="af-ZA"/>
        </w:rPr>
        <w:t xml:space="preserve"> </w:t>
      </w:r>
      <w:proofErr w:type="spellStart"/>
      <w:r w:rsidR="00C813A9" w:rsidRPr="00064ADD">
        <w:rPr>
          <w:rFonts w:ascii="GHEA Grapalat" w:hAnsi="GHEA Grapalat" w:cs="Sylfaen"/>
          <w:sz w:val="20"/>
        </w:rPr>
        <w:t>օրվանից</w:t>
      </w:r>
      <w:proofErr w:type="spellEnd"/>
      <w:r w:rsidR="00C813A9" w:rsidRPr="00064ADD">
        <w:rPr>
          <w:rFonts w:ascii="GHEA Grapalat" w:hAnsi="GHEA Grapalat" w:cs="Sylfaen"/>
          <w:sz w:val="20"/>
          <w:lang w:val="af-ZA"/>
        </w:rPr>
        <w:t xml:space="preserve"> </w:t>
      </w:r>
      <w:proofErr w:type="spellStart"/>
      <w:r w:rsidR="00C813A9" w:rsidRPr="00064ADD">
        <w:rPr>
          <w:rFonts w:ascii="GHEA Grapalat" w:hAnsi="GHEA Grapalat" w:cs="Sylfaen"/>
          <w:sz w:val="20"/>
        </w:rPr>
        <w:t>հաշված</w:t>
      </w:r>
      <w:proofErr w:type="spellEnd"/>
      <w:r w:rsidR="00C813A9" w:rsidRPr="00064ADD">
        <w:rPr>
          <w:rFonts w:ascii="GHEA Grapalat" w:hAnsi="GHEA Grapalat" w:cs="Sylfaen"/>
          <w:sz w:val="20"/>
          <w:lang w:val="af-ZA"/>
        </w:rPr>
        <w:t xml:space="preserve"> </w:t>
      </w:r>
      <w:r w:rsidR="00A27FAF"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w:t>
      </w:r>
      <w:r w:rsidR="00822942" w:rsidRPr="00064ADD">
        <w:rPr>
          <w:rFonts w:ascii="GHEA Grapalat" w:hAnsi="GHEA Grapalat" w:cs="Sylfaen"/>
          <w:sz w:val="20"/>
          <w:lang w:val="hy-AM"/>
        </w:rPr>
        <w:t>իննսուն</w:t>
      </w:r>
      <w:r w:rsidR="00822942" w:rsidRPr="00064ADD">
        <w:rPr>
          <w:rFonts w:ascii="GHEA Grapalat" w:hAnsi="GHEA Grapalat" w:cs="Sylfaen"/>
          <w:sz w:val="20"/>
          <w:lang w:val="af-ZA"/>
        </w:rPr>
        <w:t>)</w:t>
      </w:r>
      <w:r w:rsidR="00C813A9" w:rsidRPr="00064ADD">
        <w:rPr>
          <w:rFonts w:ascii="GHEA Grapalat" w:hAnsi="GHEA Grapalat" w:cs="Sylfaen"/>
          <w:sz w:val="20"/>
          <w:lang w:val="af-ZA"/>
        </w:rPr>
        <w:t xml:space="preserve"> </w:t>
      </w:r>
      <w:proofErr w:type="spellStart"/>
      <w:r w:rsidR="001A4EF7" w:rsidRPr="00064ADD">
        <w:rPr>
          <w:rFonts w:ascii="GHEA Grapalat" w:hAnsi="GHEA Grapalat" w:cs="Sylfaen"/>
          <w:sz w:val="20"/>
        </w:rPr>
        <w:t>աշխատանքային</w:t>
      </w:r>
      <w:proofErr w:type="spellEnd"/>
      <w:r w:rsidR="001A4EF7" w:rsidRPr="00064ADD">
        <w:rPr>
          <w:rFonts w:ascii="GHEA Grapalat" w:hAnsi="GHEA Grapalat" w:cs="Sylfaen"/>
          <w:sz w:val="20"/>
          <w:lang w:val="af-ZA"/>
        </w:rPr>
        <w:t xml:space="preserve"> </w:t>
      </w:r>
      <w:proofErr w:type="spellStart"/>
      <w:r w:rsidR="001A4EF7" w:rsidRPr="00064ADD">
        <w:rPr>
          <w:rFonts w:ascii="GHEA Grapalat" w:hAnsi="GHEA Grapalat" w:cs="Sylfaen"/>
          <w:sz w:val="20"/>
        </w:rPr>
        <w:t>օր</w:t>
      </w:r>
      <w:proofErr w:type="spellEnd"/>
      <w:r w:rsidR="0093460D" w:rsidRPr="00064ADD">
        <w:rPr>
          <w:rFonts w:ascii="GHEA Grapalat" w:hAnsi="GHEA Grapalat"/>
          <w:sz w:val="20"/>
          <w:szCs w:val="20"/>
          <w:lang w:val="af-ZA"/>
        </w:rPr>
        <w:t>:</w:t>
      </w:r>
      <w:r w:rsidR="001A4EF7" w:rsidRPr="00064ADD">
        <w:rPr>
          <w:rFonts w:ascii="GHEA Grapalat" w:hAnsi="GHEA Grapalat"/>
          <w:sz w:val="20"/>
          <w:szCs w:val="20"/>
          <w:lang w:val="af-ZA"/>
        </w:rPr>
        <w:t xml:space="preserve"> </w:t>
      </w:r>
    </w:p>
    <w:p w14:paraId="1BD9F5B8" w14:textId="77777777" w:rsidR="003331DA" w:rsidRPr="00064ADD" w:rsidRDefault="003331DA" w:rsidP="003331DA">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17FE1655" w14:textId="3FCC49EC" w:rsidR="00104F1B" w:rsidRPr="0004740A" w:rsidRDefault="00104F1B" w:rsidP="00104F1B">
      <w:pPr>
        <w:pStyle w:val="23"/>
        <w:spacing w:line="240" w:lineRule="auto"/>
        <w:ind w:firstLine="567"/>
        <w:rPr>
          <w:rFonts w:ascii="GHEA Grapalat" w:hAnsi="GHEA Grapalat" w:cs="Tahoma"/>
        </w:rPr>
      </w:pPr>
      <w:r w:rsidRPr="0004740A">
        <w:rPr>
          <w:rFonts w:ascii="GHEA Grapalat" w:hAnsi="GHEA Grapalat"/>
        </w:rPr>
        <w:t xml:space="preserve">8.1 </w:t>
      </w:r>
      <w:proofErr w:type="spellStart"/>
      <w:r w:rsidRPr="0004740A">
        <w:rPr>
          <w:rFonts w:ascii="GHEA Grapalat" w:hAnsi="GHEA Grapalat" w:cs="Sylfaen"/>
          <w:lang w:val="ru-RU"/>
        </w:rPr>
        <w:t>Հայտերի</w:t>
      </w:r>
      <w:proofErr w:type="spellEnd"/>
      <w:r w:rsidRPr="0004740A">
        <w:rPr>
          <w:rFonts w:ascii="GHEA Grapalat" w:hAnsi="GHEA Grapalat" w:cs="Sylfaen"/>
        </w:rPr>
        <w:t xml:space="preserve"> </w:t>
      </w:r>
      <w:proofErr w:type="spellStart"/>
      <w:r w:rsidRPr="0004740A">
        <w:rPr>
          <w:rFonts w:ascii="GHEA Grapalat" w:hAnsi="GHEA Grapalat" w:cs="Sylfaen"/>
          <w:lang w:val="ru-RU"/>
        </w:rPr>
        <w:t>բացումը</w:t>
      </w:r>
      <w:proofErr w:type="spellEnd"/>
      <w:r w:rsidRPr="0004740A">
        <w:rPr>
          <w:rFonts w:ascii="GHEA Grapalat" w:hAnsi="GHEA Grapalat" w:cs="Sylfaen"/>
        </w:rPr>
        <w:t xml:space="preserve"> </w:t>
      </w:r>
      <w:proofErr w:type="spellStart"/>
      <w:r w:rsidRPr="0004740A">
        <w:rPr>
          <w:rFonts w:ascii="GHEA Grapalat" w:hAnsi="GHEA Grapalat" w:cs="Sylfaen"/>
          <w:lang w:val="ru-RU"/>
        </w:rPr>
        <w:t>կկատարվի</w:t>
      </w:r>
      <w:proofErr w:type="spellEnd"/>
      <w:r w:rsidRPr="0004740A">
        <w:rPr>
          <w:rFonts w:ascii="GHEA Grapalat" w:hAnsi="GHEA Grapalat" w:cs="Sylfaen"/>
        </w:rPr>
        <w:t xml:space="preserve"> հանձնաժողովի հայտերի բացման նիստում</w:t>
      </w:r>
      <w:r w:rsidRPr="0004740A" w:rsidDel="00B65C2F">
        <w:rPr>
          <w:rFonts w:ascii="GHEA Grapalat" w:hAnsi="GHEA Grapalat" w:cs="Sylfaen"/>
        </w:rPr>
        <w:t xml:space="preserve"> </w:t>
      </w:r>
      <w:r w:rsidRPr="0004740A">
        <w:rPr>
          <w:rFonts w:ascii="GHEA Grapalat" w:hAnsi="GHEA Grapalat" w:cs="Sylfaen"/>
        </w:rPr>
        <w:t xml:space="preserve">`  </w:t>
      </w:r>
      <w:proofErr w:type="spellStart"/>
      <w:r w:rsidRPr="0004740A">
        <w:rPr>
          <w:rFonts w:ascii="GHEA Grapalat" w:hAnsi="GHEA Grapalat" w:cs="Sylfaen"/>
          <w:lang w:val="ru-RU"/>
        </w:rPr>
        <w:t>սույն</w:t>
      </w:r>
      <w:proofErr w:type="spellEnd"/>
      <w:r w:rsidRPr="0004740A">
        <w:rPr>
          <w:rFonts w:ascii="GHEA Grapalat" w:hAnsi="GHEA Grapalat" w:cs="Sylfaen"/>
        </w:rPr>
        <w:t xml:space="preserve"> </w:t>
      </w:r>
      <w:proofErr w:type="spellStart"/>
      <w:r w:rsidRPr="0004740A">
        <w:rPr>
          <w:rFonts w:ascii="GHEA Grapalat" w:hAnsi="GHEA Grapalat" w:cs="Sylfaen"/>
          <w:lang w:val="ru-RU"/>
        </w:rPr>
        <w:t>ընթացակարգի</w:t>
      </w:r>
      <w:proofErr w:type="spellEnd"/>
      <w:r w:rsidRPr="0004740A">
        <w:rPr>
          <w:rFonts w:ascii="GHEA Grapalat" w:hAnsi="GHEA Grapalat" w:cs="Sylfaen"/>
        </w:rPr>
        <w:t xml:space="preserve"> </w:t>
      </w:r>
      <w:proofErr w:type="spellStart"/>
      <w:r w:rsidRPr="0004740A">
        <w:rPr>
          <w:rFonts w:ascii="GHEA Grapalat" w:hAnsi="GHEA Grapalat" w:cs="Sylfaen"/>
          <w:lang w:val="ru-RU"/>
        </w:rPr>
        <w:t>հայտարարությունը</w:t>
      </w:r>
      <w:proofErr w:type="spellEnd"/>
      <w:r w:rsidRPr="0004740A">
        <w:rPr>
          <w:rFonts w:ascii="GHEA Grapalat" w:hAnsi="GHEA Grapalat" w:cs="Sylfaen"/>
        </w:rPr>
        <w:t xml:space="preserve"> </w:t>
      </w:r>
      <w:r w:rsidRPr="0004740A">
        <w:rPr>
          <w:rFonts w:ascii="GHEA Grapalat" w:hAnsi="GHEA Grapalat" w:cs="Sylfaen"/>
          <w:lang w:val="ru-RU"/>
        </w:rPr>
        <w:t>և</w:t>
      </w:r>
      <w:r w:rsidRPr="0004740A">
        <w:rPr>
          <w:rFonts w:ascii="GHEA Grapalat" w:hAnsi="GHEA Grapalat" w:cs="Sylfaen"/>
        </w:rPr>
        <w:t xml:space="preserve"> </w:t>
      </w:r>
      <w:proofErr w:type="spellStart"/>
      <w:r w:rsidRPr="0004740A">
        <w:rPr>
          <w:rFonts w:ascii="GHEA Grapalat" w:hAnsi="GHEA Grapalat" w:cs="Sylfaen"/>
          <w:lang w:val="ru-RU"/>
        </w:rPr>
        <w:t>հրավերը</w:t>
      </w:r>
      <w:proofErr w:type="spellEnd"/>
      <w:r w:rsidRPr="0004740A">
        <w:rPr>
          <w:rFonts w:ascii="GHEA Grapalat" w:hAnsi="GHEA Grapalat" w:cs="Sylfaen"/>
        </w:rPr>
        <w:t xml:space="preserve"> տեղեկագրում </w:t>
      </w:r>
      <w:r w:rsidRPr="0004740A">
        <w:rPr>
          <w:rFonts w:ascii="GHEA Grapalat" w:hAnsi="GHEA Grapalat" w:cs="Sylfaen"/>
          <w:lang w:val="en-US"/>
        </w:rPr>
        <w:t>հ</w:t>
      </w:r>
      <w:proofErr w:type="spellStart"/>
      <w:r w:rsidRPr="0004740A">
        <w:rPr>
          <w:rFonts w:ascii="GHEA Grapalat" w:hAnsi="GHEA Grapalat" w:cs="Sylfaen"/>
          <w:lang w:val="ru-RU"/>
        </w:rPr>
        <w:t>րապարակվելու</w:t>
      </w:r>
      <w:proofErr w:type="spellEnd"/>
      <w:r w:rsidRPr="0004740A">
        <w:rPr>
          <w:rFonts w:ascii="GHEA Grapalat" w:hAnsi="GHEA Grapalat" w:cs="Sylfaen"/>
        </w:rPr>
        <w:t xml:space="preserve"> </w:t>
      </w:r>
      <w:proofErr w:type="spellStart"/>
      <w:r w:rsidRPr="0004740A">
        <w:rPr>
          <w:rFonts w:ascii="GHEA Grapalat" w:hAnsi="GHEA Grapalat" w:cs="Sylfaen"/>
          <w:lang w:val="en-US"/>
        </w:rPr>
        <w:t>օրվանից</w:t>
      </w:r>
      <w:proofErr w:type="spellEnd"/>
      <w:r w:rsidRPr="0004740A">
        <w:rPr>
          <w:rFonts w:ascii="GHEA Grapalat" w:hAnsi="GHEA Grapalat" w:cs="Sylfaen"/>
        </w:rPr>
        <w:t xml:space="preserve"> </w:t>
      </w:r>
      <w:proofErr w:type="spellStart"/>
      <w:r w:rsidRPr="0004740A">
        <w:rPr>
          <w:rFonts w:ascii="GHEA Grapalat" w:hAnsi="GHEA Grapalat" w:cs="Sylfaen"/>
          <w:lang w:val="ru-RU"/>
        </w:rPr>
        <w:t>հաշված</w:t>
      </w:r>
      <w:proofErr w:type="spellEnd"/>
      <w:r w:rsidRPr="0004740A">
        <w:rPr>
          <w:rFonts w:ascii="GHEA Grapalat" w:hAnsi="GHEA Grapalat" w:cs="Sylfaen"/>
        </w:rPr>
        <w:t xml:space="preserve"> «7»</w:t>
      </w:r>
      <w:proofErr w:type="spellStart"/>
      <w:r w:rsidRPr="0004740A">
        <w:rPr>
          <w:rFonts w:ascii="GHEA Grapalat" w:hAnsi="GHEA Grapalat" w:cs="Sylfaen"/>
          <w:lang w:val="ru-RU"/>
        </w:rPr>
        <w:t>րդ</w:t>
      </w:r>
      <w:proofErr w:type="spellEnd"/>
      <w:r w:rsidRPr="0004740A">
        <w:rPr>
          <w:rFonts w:ascii="GHEA Grapalat" w:hAnsi="GHEA Grapalat" w:cs="Sylfaen"/>
        </w:rPr>
        <w:t xml:space="preserve"> </w:t>
      </w:r>
      <w:proofErr w:type="spellStart"/>
      <w:r w:rsidRPr="0004740A">
        <w:rPr>
          <w:rFonts w:ascii="GHEA Grapalat" w:hAnsi="GHEA Grapalat" w:cs="Sylfaen"/>
          <w:lang w:val="ru-RU"/>
        </w:rPr>
        <w:t>օրվա</w:t>
      </w:r>
      <w:proofErr w:type="spellEnd"/>
      <w:r w:rsidRPr="0004740A">
        <w:rPr>
          <w:rFonts w:ascii="GHEA Grapalat" w:hAnsi="GHEA Grapalat" w:cs="Sylfaen"/>
        </w:rPr>
        <w:t xml:space="preserve"> </w:t>
      </w:r>
      <w:proofErr w:type="spellStart"/>
      <w:r w:rsidRPr="0004740A">
        <w:rPr>
          <w:rFonts w:ascii="GHEA Grapalat" w:hAnsi="GHEA Grapalat" w:cs="Sylfaen"/>
          <w:lang w:val="ru-RU"/>
        </w:rPr>
        <w:t>ժամը</w:t>
      </w:r>
      <w:proofErr w:type="spellEnd"/>
      <w:r w:rsidRPr="0004740A">
        <w:rPr>
          <w:rFonts w:ascii="GHEA Grapalat" w:hAnsi="GHEA Grapalat" w:cs="Sylfaen"/>
        </w:rPr>
        <w:t xml:space="preserve"> «</w:t>
      </w:r>
      <w:r w:rsidR="008E72A7">
        <w:rPr>
          <w:rFonts w:ascii="GHEA Grapalat" w:hAnsi="GHEA Grapalat" w:cs="Sylfaen"/>
        </w:rPr>
        <w:t>14։00</w:t>
      </w:r>
      <w:r w:rsidRPr="0004740A">
        <w:rPr>
          <w:rFonts w:ascii="GHEA Grapalat" w:hAnsi="GHEA Grapalat" w:cs="Sylfaen"/>
        </w:rPr>
        <w:t>»-</w:t>
      </w:r>
      <w:r w:rsidRPr="0004740A">
        <w:rPr>
          <w:rFonts w:ascii="GHEA Grapalat" w:hAnsi="GHEA Grapalat" w:cs="Sylfaen"/>
          <w:lang w:val="en-US"/>
        </w:rPr>
        <w:t>ի</w:t>
      </w:r>
      <w:r w:rsidRPr="0004740A">
        <w:rPr>
          <w:rFonts w:ascii="GHEA Grapalat" w:hAnsi="GHEA Grapalat" w:cs="Sylfaen"/>
          <w:lang w:val="ru-RU"/>
        </w:rPr>
        <w:t>ն։</w:t>
      </w:r>
      <w:r w:rsidRPr="0004740A">
        <w:rPr>
          <w:rFonts w:ascii="GHEA Grapalat" w:hAnsi="GHEA Grapalat" w:cs="Sylfaen"/>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096865" w:rsidRPr="00064ADD">
        <w:rPr>
          <w:rFonts w:ascii="GHEA Grapalat" w:hAnsi="GHEA Grapalat" w:cs="Sylfaen"/>
          <w:i w:val="0"/>
          <w:szCs w:val="24"/>
          <w:lang w:val="af-ZA"/>
        </w:rPr>
        <w:t xml:space="preserve"> </w:t>
      </w:r>
      <w:r w:rsidR="00E538EA" w:rsidRPr="00064ADD">
        <w:rPr>
          <w:rFonts w:ascii="GHEA Grapalat" w:hAnsi="GHEA Grapalat" w:cs="Sylfaen"/>
          <w:i w:val="0"/>
          <w:szCs w:val="24"/>
          <w:vertAlign w:val="superscript"/>
          <w:lang w:val="af-ZA"/>
        </w:rPr>
        <w:t>9</w:t>
      </w:r>
      <w:r w:rsidR="00F11794" w:rsidRPr="00064ADD">
        <w:rPr>
          <w:rStyle w:val="af6"/>
          <w:rFonts w:ascii="GHEA Grapalat" w:hAnsi="GHEA Grapalat" w:cs="Sylfaen"/>
          <w:i w:val="0"/>
          <w:color w:val="FFFFFF"/>
          <w:szCs w:val="24"/>
          <w:lang w:val="af-ZA"/>
        </w:rPr>
        <w:footnoteReference w:id="5"/>
      </w:r>
      <w:r w:rsidR="00F11794"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0C1DF49F"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proofErr w:type="spellStart"/>
      <w:r w:rsidR="00096865" w:rsidRPr="00064ADD">
        <w:rPr>
          <w:rFonts w:ascii="GHEA Grapalat" w:hAnsi="GHEA Grapalat" w:cs="Sylfaen"/>
          <w:i w:val="0"/>
          <w:szCs w:val="24"/>
          <w:lang w:val="ru-RU"/>
        </w:rPr>
        <w:t>անձնաժողովի</w:t>
      </w:r>
      <w:proofErr w:type="spellEnd"/>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proofErr w:type="spellStart"/>
      <w:r w:rsidR="00153C87" w:rsidRPr="00064ADD">
        <w:rPr>
          <w:rFonts w:ascii="GHEA Grapalat" w:hAnsi="GHEA Grapalat" w:cs="Sylfaen"/>
          <w:i w:val="0"/>
          <w:szCs w:val="24"/>
          <w:lang w:val="ru-RU"/>
        </w:rPr>
        <w:t>ատվիրատուի</w:t>
      </w:r>
      <w:proofErr w:type="spellEnd"/>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proofErr w:type="spellStart"/>
      <w:r w:rsidR="00153C87" w:rsidRPr="00064ADD">
        <w:rPr>
          <w:rFonts w:ascii="GHEA Grapalat" w:hAnsi="GHEA Grapalat" w:cs="Sylfaen"/>
          <w:i w:val="0"/>
          <w:szCs w:val="24"/>
          <w:lang w:val="ru-RU"/>
        </w:rPr>
        <w:t>ասնակիցների</w:t>
      </w:r>
      <w:proofErr w:type="spellEnd"/>
      <w:r w:rsidR="00153C87"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միջև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բանակցություններն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արգելվում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բացառությամբ</w:t>
      </w:r>
      <w:proofErr w:type="spellEnd"/>
      <w:r w:rsidR="00096865" w:rsidRPr="00064ADD">
        <w:rPr>
          <w:rFonts w:ascii="GHEA Grapalat" w:hAnsi="GHEA Grapalat" w:cs="Sylfaen"/>
          <w:i w:val="0"/>
          <w:szCs w:val="24"/>
          <w:lang w:val="af-ZA"/>
        </w:rPr>
        <w:t>`</w:t>
      </w:r>
    </w:p>
    <w:p w14:paraId="743E1E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proofErr w:type="spellStart"/>
      <w:r w:rsidRPr="00064ADD">
        <w:rPr>
          <w:rFonts w:ascii="GHEA Grapalat" w:hAnsi="GHEA Grapalat" w:cs="Sylfaen"/>
          <w:i w:val="0"/>
          <w:szCs w:val="24"/>
          <w:lang w:val="ru-RU"/>
        </w:rPr>
        <w:t>երբ</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ընթացակարգին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մասնակցել</w:t>
      </w:r>
      <w:proofErr w:type="spellEnd"/>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մեկ</w:t>
      </w:r>
      <w:proofErr w:type="spellEnd"/>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proofErr w:type="spellStart"/>
      <w:r w:rsidR="00153C87" w:rsidRPr="00064ADD">
        <w:rPr>
          <w:rFonts w:ascii="GHEA Grapalat" w:hAnsi="GHEA Grapalat" w:cs="Sylfaen"/>
          <w:i w:val="0"/>
          <w:szCs w:val="24"/>
          <w:lang w:val="ru-RU"/>
        </w:rPr>
        <w:t>ասնակից</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որի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ներկայացրած</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հայտը</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համապատասխանում</w:t>
      </w:r>
      <w:proofErr w:type="spellEnd"/>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հրավերի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պահանջներին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կամ</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հայտերի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գնահատման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արդյունքում</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հրավերի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պահանջներին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համապատասխան</w:t>
      </w:r>
      <w:proofErr w:type="spellEnd"/>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գնահատվել</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միայն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մեկ</w:t>
      </w:r>
      <w:proofErr w:type="spellEnd"/>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proofErr w:type="spellStart"/>
      <w:r w:rsidR="00153C87" w:rsidRPr="00064ADD">
        <w:rPr>
          <w:rFonts w:ascii="GHEA Grapalat" w:hAnsi="GHEA Grapalat" w:cs="Sylfaen"/>
          <w:i w:val="0"/>
          <w:szCs w:val="24"/>
          <w:lang w:val="ru-RU"/>
        </w:rPr>
        <w:t>ասնակցի</w:t>
      </w:r>
      <w:proofErr w:type="spellEnd"/>
      <w:r w:rsidR="00153C87"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հայտ</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կամ</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առաջարկված</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նվազագույն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գների</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հավասարության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դեպքում</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կամ</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եթե</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ոչ</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գնային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պայմանները</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բավարարող</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գնահատված</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հայտեր</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ներկայացրած</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բոլոր</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մասնակիցների</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ներկայացրած</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գնային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առաջարկները</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գերազանցում</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են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այդ</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գնումը</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կատարելու</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համար</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նախատեսված</w:t>
      </w:r>
      <w:proofErr w:type="spellEnd"/>
      <w:r w:rsidR="00153C87" w:rsidRPr="00064ADD">
        <w:rPr>
          <w:rFonts w:ascii="GHEA Grapalat" w:hAnsi="GHEA Grapalat" w:cs="Sylfaen"/>
          <w:i w:val="0"/>
          <w:szCs w:val="24"/>
          <w:lang w:val="af-ZA"/>
        </w:rPr>
        <w:t xml:space="preserve">` </w:t>
      </w:r>
      <w:proofErr w:type="spellStart"/>
      <w:r w:rsidR="00153C87" w:rsidRPr="00064ADD">
        <w:rPr>
          <w:rFonts w:ascii="GHEA Grapalat" w:hAnsi="GHEA Grapalat" w:cs="Sylfaen"/>
          <w:i w:val="0"/>
          <w:szCs w:val="24"/>
          <w:lang w:val="en-US"/>
        </w:rPr>
        <w:t>սույն</w:t>
      </w:r>
      <w:proofErr w:type="spellEnd"/>
      <w:r w:rsidR="00153C87" w:rsidRPr="00064ADD">
        <w:rPr>
          <w:rFonts w:ascii="GHEA Grapalat" w:hAnsi="GHEA Grapalat" w:cs="Sylfaen"/>
          <w:i w:val="0"/>
          <w:szCs w:val="24"/>
          <w:lang w:val="af-ZA"/>
        </w:rPr>
        <w:t xml:space="preserve"> </w:t>
      </w:r>
      <w:proofErr w:type="spellStart"/>
      <w:r w:rsidR="00153C87" w:rsidRPr="00064ADD">
        <w:rPr>
          <w:rFonts w:ascii="GHEA Grapalat" w:hAnsi="GHEA Grapalat" w:cs="Sylfaen"/>
          <w:i w:val="0"/>
          <w:szCs w:val="24"/>
          <w:lang w:val="en-US"/>
        </w:rPr>
        <w:t>հրավերի</w:t>
      </w:r>
      <w:proofErr w:type="spellEnd"/>
      <w:r w:rsidR="00153C87" w:rsidRPr="00064ADD">
        <w:rPr>
          <w:rFonts w:ascii="GHEA Grapalat" w:hAnsi="GHEA Grapalat" w:cs="Sylfaen"/>
          <w:i w:val="0"/>
          <w:szCs w:val="24"/>
          <w:lang w:val="af-ZA"/>
        </w:rPr>
        <w:t xml:space="preserve"> 1-</w:t>
      </w:r>
      <w:proofErr w:type="spellStart"/>
      <w:r w:rsidR="00153C87" w:rsidRPr="00064ADD">
        <w:rPr>
          <w:rFonts w:ascii="GHEA Grapalat" w:hAnsi="GHEA Grapalat" w:cs="Sylfaen"/>
          <w:i w:val="0"/>
          <w:szCs w:val="24"/>
          <w:lang w:val="en-US"/>
        </w:rPr>
        <w:t>ին</w:t>
      </w:r>
      <w:proofErr w:type="spellEnd"/>
      <w:r w:rsidR="00153C87" w:rsidRPr="00064ADD">
        <w:rPr>
          <w:rFonts w:ascii="GHEA Grapalat" w:hAnsi="GHEA Grapalat" w:cs="Sylfaen"/>
          <w:i w:val="0"/>
          <w:szCs w:val="24"/>
          <w:lang w:val="af-ZA"/>
        </w:rPr>
        <w:t xml:space="preserve"> </w:t>
      </w:r>
      <w:proofErr w:type="spellStart"/>
      <w:r w:rsidR="00153C87" w:rsidRPr="00064ADD">
        <w:rPr>
          <w:rFonts w:ascii="GHEA Grapalat" w:hAnsi="GHEA Grapalat" w:cs="Sylfaen"/>
          <w:i w:val="0"/>
          <w:szCs w:val="24"/>
          <w:lang w:val="en-US"/>
        </w:rPr>
        <w:t>մասի</w:t>
      </w:r>
      <w:proofErr w:type="spellEnd"/>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proofErr w:type="spellStart"/>
      <w:r w:rsidR="00153C87" w:rsidRPr="00064ADD">
        <w:rPr>
          <w:rFonts w:ascii="GHEA Grapalat" w:hAnsi="GHEA Grapalat" w:cs="Sylfaen"/>
          <w:i w:val="0"/>
          <w:szCs w:val="24"/>
          <w:lang w:val="en-US"/>
        </w:rPr>
        <w:t>կետի</w:t>
      </w:r>
      <w:proofErr w:type="spellEnd"/>
      <w:r w:rsidR="00153C87" w:rsidRPr="00064ADD">
        <w:rPr>
          <w:rFonts w:ascii="GHEA Grapalat" w:hAnsi="GHEA Grapalat" w:cs="Sylfaen"/>
          <w:i w:val="0"/>
          <w:szCs w:val="24"/>
          <w:lang w:val="af-ZA"/>
        </w:rPr>
        <w:t xml:space="preserve"> 2-</w:t>
      </w:r>
      <w:proofErr w:type="spellStart"/>
      <w:r w:rsidR="00153C87" w:rsidRPr="00064ADD">
        <w:rPr>
          <w:rFonts w:ascii="GHEA Grapalat" w:hAnsi="GHEA Grapalat" w:cs="Sylfaen"/>
          <w:i w:val="0"/>
          <w:szCs w:val="24"/>
          <w:lang w:val="en-US"/>
        </w:rPr>
        <w:t>րդ</w:t>
      </w:r>
      <w:proofErr w:type="spellEnd"/>
      <w:r w:rsidR="00153C87" w:rsidRPr="00064ADD">
        <w:rPr>
          <w:rFonts w:ascii="GHEA Grapalat" w:hAnsi="GHEA Grapalat" w:cs="Sylfaen"/>
          <w:i w:val="0"/>
          <w:szCs w:val="24"/>
          <w:lang w:val="af-ZA"/>
        </w:rPr>
        <w:t xml:space="preserve"> </w:t>
      </w:r>
      <w:proofErr w:type="spellStart"/>
      <w:r w:rsidR="00153C87" w:rsidRPr="00064ADD">
        <w:rPr>
          <w:rFonts w:ascii="GHEA Grapalat" w:hAnsi="GHEA Grapalat" w:cs="Sylfaen"/>
          <w:i w:val="0"/>
          <w:szCs w:val="24"/>
          <w:lang w:val="en-US"/>
        </w:rPr>
        <w:t>պարբերությամբ</w:t>
      </w:r>
      <w:proofErr w:type="spellEnd"/>
      <w:r w:rsidR="00153C87" w:rsidRPr="00064ADD">
        <w:rPr>
          <w:rFonts w:ascii="GHEA Grapalat" w:hAnsi="GHEA Grapalat" w:cs="Sylfaen"/>
          <w:i w:val="0"/>
          <w:szCs w:val="24"/>
          <w:lang w:val="af-ZA"/>
        </w:rPr>
        <w:t xml:space="preserve"> </w:t>
      </w:r>
      <w:proofErr w:type="spellStart"/>
      <w:r w:rsidR="00153C87" w:rsidRPr="00064ADD">
        <w:rPr>
          <w:rFonts w:ascii="GHEA Grapalat" w:hAnsi="GHEA Grapalat" w:cs="Sylfaen"/>
          <w:i w:val="0"/>
          <w:szCs w:val="24"/>
          <w:lang w:val="en-US"/>
        </w:rPr>
        <w:t>նախատեսված</w:t>
      </w:r>
      <w:proofErr w:type="spellEnd"/>
      <w:r w:rsidR="00153C87"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ֆինանսական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միջոցները</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կամ</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գնումն</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իրականացվում</w:t>
      </w:r>
      <w:proofErr w:type="spellEnd"/>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Օրենքի</w:t>
      </w:r>
      <w:proofErr w:type="spellEnd"/>
      <w:r w:rsidR="002D601F" w:rsidRPr="00064ADD">
        <w:rPr>
          <w:rFonts w:ascii="GHEA Grapalat" w:hAnsi="GHEA Grapalat" w:cs="Sylfaen"/>
          <w:i w:val="0"/>
          <w:szCs w:val="24"/>
          <w:lang w:val="af-ZA"/>
        </w:rPr>
        <w:t xml:space="preserve"> 15-</w:t>
      </w:r>
      <w:proofErr w:type="spellStart"/>
      <w:r w:rsidR="002D601F" w:rsidRPr="00064ADD">
        <w:rPr>
          <w:rFonts w:ascii="GHEA Grapalat" w:hAnsi="GHEA Grapalat" w:cs="Sylfaen"/>
          <w:i w:val="0"/>
          <w:szCs w:val="24"/>
          <w:lang w:val="ru-RU"/>
        </w:rPr>
        <w:t>րդ</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հոդվածի</w:t>
      </w:r>
      <w:proofErr w:type="spellEnd"/>
      <w:r w:rsidR="002D601F" w:rsidRPr="00064ADD">
        <w:rPr>
          <w:rFonts w:ascii="GHEA Grapalat" w:hAnsi="GHEA Grapalat" w:cs="Sylfaen"/>
          <w:i w:val="0"/>
          <w:szCs w:val="24"/>
          <w:lang w:val="af-ZA"/>
        </w:rPr>
        <w:t xml:space="preserve"> 6-</w:t>
      </w:r>
      <w:proofErr w:type="spellStart"/>
      <w:r w:rsidR="002D601F" w:rsidRPr="00064ADD">
        <w:rPr>
          <w:rFonts w:ascii="GHEA Grapalat" w:hAnsi="GHEA Grapalat" w:cs="Sylfaen"/>
          <w:i w:val="0"/>
          <w:szCs w:val="24"/>
          <w:lang w:val="ru-RU"/>
        </w:rPr>
        <w:t>րդ</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մասի</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հիման</w:t>
      </w:r>
      <w:proofErr w:type="spellEnd"/>
      <w:r w:rsidR="002D601F" w:rsidRPr="00064ADD">
        <w:rPr>
          <w:rFonts w:ascii="GHEA Grapalat" w:hAnsi="GHEA Grapalat" w:cs="Sylfaen"/>
          <w:i w:val="0"/>
          <w:szCs w:val="24"/>
          <w:lang w:val="af-ZA"/>
        </w:rPr>
        <w:t xml:space="preserve"> </w:t>
      </w:r>
      <w:proofErr w:type="spellStart"/>
      <w:r w:rsidR="002D601F" w:rsidRPr="00064ADD">
        <w:rPr>
          <w:rFonts w:ascii="GHEA Grapalat" w:hAnsi="GHEA Grapalat" w:cs="Sylfaen"/>
          <w:i w:val="0"/>
          <w:szCs w:val="24"/>
          <w:lang w:val="ru-RU"/>
        </w:rPr>
        <w:t>վրա</w:t>
      </w:r>
      <w:proofErr w:type="spellEnd"/>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Սույն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կետի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համաձայն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վարվող</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բանակցությունները</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կարող</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են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հանգեցնել</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միայն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առաջարկված</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գնի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նվազեցմանը</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կամ</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վճարման</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պայմանների</w:t>
      </w:r>
      <w:proofErr w:type="spellEnd"/>
      <w:r w:rsidRPr="00064ADD">
        <w:rPr>
          <w:rFonts w:ascii="GHEA Grapalat" w:hAnsi="GHEA Grapalat" w:cs="Sylfaen"/>
          <w:i w:val="0"/>
          <w:szCs w:val="24"/>
          <w:lang w:val="af-ZA"/>
        </w:rPr>
        <w:t xml:space="preserve"> </w:t>
      </w:r>
      <w:proofErr w:type="spellStart"/>
      <w:r w:rsidRPr="00064ADD">
        <w:rPr>
          <w:rFonts w:ascii="GHEA Grapalat" w:hAnsi="GHEA Grapalat" w:cs="Sylfaen"/>
          <w:i w:val="0"/>
          <w:szCs w:val="24"/>
          <w:lang w:val="ru-RU"/>
        </w:rPr>
        <w:t>փոփոխությանը</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իսկ</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բանակցությունները</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վարվում</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են</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միաժամանակյա</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բոլոր</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մասնակիցների</w:t>
      </w:r>
      <w:proofErr w:type="spellEnd"/>
      <w:r w:rsidR="00940C2A" w:rsidRPr="00064ADD">
        <w:rPr>
          <w:rFonts w:ascii="GHEA Grapalat" w:hAnsi="GHEA Grapalat" w:cs="Sylfaen"/>
          <w:i w:val="0"/>
          <w:szCs w:val="24"/>
          <w:lang w:val="af-ZA"/>
        </w:rPr>
        <w:t xml:space="preserve"> </w:t>
      </w:r>
      <w:proofErr w:type="spellStart"/>
      <w:r w:rsidR="00940C2A" w:rsidRPr="00064ADD">
        <w:rPr>
          <w:rFonts w:ascii="GHEA Grapalat" w:hAnsi="GHEA Grapalat" w:cs="Sylfaen"/>
          <w:i w:val="0"/>
          <w:szCs w:val="24"/>
          <w:lang w:val="ru-RU"/>
        </w:rPr>
        <w:t>հետ</w:t>
      </w:r>
      <w:proofErr w:type="spellEnd"/>
      <w:r w:rsidRPr="00064ADD">
        <w:rPr>
          <w:rFonts w:ascii="GHEA Grapalat" w:hAnsi="GHEA Grapalat" w:cs="Sylfaen"/>
          <w:i w:val="0"/>
          <w:szCs w:val="24"/>
          <w:lang w:val="af-ZA"/>
        </w:rPr>
        <w:t>.</w:t>
      </w:r>
    </w:p>
    <w:p w14:paraId="0E1C4B35"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proofErr w:type="spellStart"/>
      <w:r w:rsidRPr="00064ADD">
        <w:rPr>
          <w:rFonts w:ascii="GHEA Grapalat" w:hAnsi="GHEA Grapalat" w:cs="Sylfaen"/>
          <w:szCs w:val="24"/>
          <w:lang w:val="ru-RU"/>
        </w:rPr>
        <w:t>Օրենքով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նախատեսված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այլ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դեպքերի</w:t>
      </w:r>
      <w:proofErr w:type="spellEnd"/>
      <w:r w:rsidR="004D5671" w:rsidRPr="00064ADD">
        <w:rPr>
          <w:rFonts w:ascii="GHEA Grapalat" w:hAnsi="GHEA Grapalat" w:cs="Sylfaen"/>
          <w:szCs w:val="24"/>
          <w:lang w:val="ru-RU"/>
        </w:rPr>
        <w:t>։</w:t>
      </w:r>
    </w:p>
    <w:p w14:paraId="6E7DF9C2"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կամ</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եթե</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ոչ</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գնային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պայմաններին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բավարարող</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գնահատված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հայտեր</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ներկայացրած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բոլոր</w:t>
      </w:r>
      <w:proofErr w:type="spellEnd"/>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proofErr w:type="spellStart"/>
      <w:r w:rsidR="009B6D58" w:rsidRPr="00064ADD">
        <w:rPr>
          <w:rFonts w:ascii="GHEA Grapalat" w:hAnsi="GHEA Grapalat" w:cs="Sylfaen"/>
          <w:sz w:val="20"/>
          <w:szCs w:val="24"/>
          <w:lang w:val="ru-RU" w:eastAsia="en-US"/>
        </w:rPr>
        <w:t>ասնակիցների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ներկայացրած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գնային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առաջարկները</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գերազանցում</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են</w:t>
      </w:r>
      <w:proofErr w:type="spellEnd"/>
      <w:r w:rsidR="009B6D58"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սույն</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ընթացակարգի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շրջանակում</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գնվելիք</w:t>
      </w:r>
      <w:proofErr w:type="spellEnd"/>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proofErr w:type="spellStart"/>
      <w:r w:rsidR="00973FB1" w:rsidRPr="00064ADD">
        <w:rPr>
          <w:rFonts w:ascii="GHEA Grapalat" w:hAnsi="GHEA Grapalat" w:cs="Sylfaen"/>
          <w:sz w:val="20"/>
          <w:szCs w:val="24"/>
          <w:lang w:val="ru-RU" w:eastAsia="en-US"/>
        </w:rPr>
        <w:t>գնման</w:t>
      </w:r>
      <w:proofErr w:type="spellEnd"/>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proofErr w:type="spellStart"/>
      <w:r w:rsidR="00973FB1" w:rsidRPr="00064ADD">
        <w:rPr>
          <w:rFonts w:ascii="GHEA Grapalat" w:hAnsi="GHEA Grapalat" w:cs="Sylfaen"/>
          <w:sz w:val="20"/>
          <w:szCs w:val="24"/>
          <w:lang w:val="ru-RU" w:eastAsia="en-US"/>
        </w:rPr>
        <w:t>գինը</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կամ</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գնումն</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իրականացվում</w:t>
      </w:r>
      <w:proofErr w:type="spellEnd"/>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Օրենքի</w:t>
      </w:r>
      <w:proofErr w:type="spellEnd"/>
      <w:r w:rsidR="00FF3E3D" w:rsidRPr="00064ADD">
        <w:rPr>
          <w:rFonts w:ascii="GHEA Grapalat" w:hAnsi="GHEA Grapalat" w:cs="Sylfaen"/>
          <w:sz w:val="20"/>
          <w:szCs w:val="24"/>
          <w:lang w:val="af-ZA" w:eastAsia="en-US"/>
        </w:rPr>
        <w:t xml:space="preserve"> 15-</w:t>
      </w:r>
      <w:proofErr w:type="spellStart"/>
      <w:r w:rsidR="00FF3E3D" w:rsidRPr="00064ADD">
        <w:rPr>
          <w:rFonts w:ascii="GHEA Grapalat" w:hAnsi="GHEA Grapalat" w:cs="Sylfaen"/>
          <w:sz w:val="20"/>
          <w:szCs w:val="24"/>
          <w:lang w:val="ru-RU" w:eastAsia="en-US"/>
        </w:rPr>
        <w:t>րդ</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հոդվածի</w:t>
      </w:r>
      <w:proofErr w:type="spellEnd"/>
      <w:r w:rsidR="00FF3E3D" w:rsidRPr="00064ADD">
        <w:rPr>
          <w:rFonts w:ascii="GHEA Grapalat" w:hAnsi="GHEA Grapalat" w:cs="Sylfaen"/>
          <w:sz w:val="20"/>
          <w:szCs w:val="24"/>
          <w:lang w:val="af-ZA" w:eastAsia="en-US"/>
        </w:rPr>
        <w:t xml:space="preserve"> 6-</w:t>
      </w:r>
      <w:proofErr w:type="spellStart"/>
      <w:r w:rsidR="00FF3E3D" w:rsidRPr="00064ADD">
        <w:rPr>
          <w:rFonts w:ascii="GHEA Grapalat" w:hAnsi="GHEA Grapalat" w:cs="Sylfaen"/>
          <w:sz w:val="20"/>
          <w:szCs w:val="24"/>
          <w:lang w:val="ru-RU" w:eastAsia="en-US"/>
        </w:rPr>
        <w:t>րդ</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մասի</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հիման</w:t>
      </w:r>
      <w:proofErr w:type="spellEnd"/>
      <w:r w:rsidR="00FF3E3D" w:rsidRPr="00064ADD">
        <w:rPr>
          <w:rFonts w:ascii="GHEA Grapalat" w:hAnsi="GHEA Grapalat" w:cs="Sylfaen"/>
          <w:sz w:val="20"/>
          <w:szCs w:val="24"/>
          <w:lang w:val="af-ZA" w:eastAsia="en-US"/>
        </w:rPr>
        <w:t xml:space="preserve"> </w:t>
      </w:r>
      <w:proofErr w:type="spellStart"/>
      <w:r w:rsidR="00FF3E3D" w:rsidRPr="00064ADD">
        <w:rPr>
          <w:rFonts w:ascii="GHEA Grapalat" w:hAnsi="GHEA Grapalat" w:cs="Sylfaen"/>
          <w:sz w:val="20"/>
          <w:szCs w:val="24"/>
          <w:lang w:val="ru-RU" w:eastAsia="en-US"/>
        </w:rPr>
        <w:t>վրա</w:t>
      </w:r>
      <w:proofErr w:type="spellEnd"/>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71E36895"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պայման</w:t>
      </w:r>
      <w:proofErr w:type="spellEnd"/>
      <w:r w:rsidRPr="00064ADD">
        <w:rPr>
          <w:rFonts w:ascii="GHEA Grapalat" w:hAnsi="GHEA Grapalat" w:cs="Sylfaen"/>
          <w:sz w:val="20"/>
          <w:szCs w:val="24"/>
          <w:lang w:val="af-ZA" w:eastAsia="en-US"/>
        </w:rPr>
        <w:softHyphen/>
      </w:r>
      <w:proofErr w:type="spellStart"/>
      <w:r w:rsidRPr="00064ADD">
        <w:rPr>
          <w:rFonts w:ascii="GHEA Grapalat" w:hAnsi="GHEA Grapalat" w:cs="Sylfaen"/>
          <w:sz w:val="20"/>
          <w:szCs w:val="24"/>
          <w:lang w:val="ru-RU" w:eastAsia="en-US"/>
        </w:rPr>
        <w:t>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բավարարող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գնահատված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բոլոր</w:t>
      </w:r>
      <w:proofErr w:type="spellEnd"/>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բոլոր</w:t>
      </w:r>
      <w:proofErr w:type="spellEnd"/>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բավարար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գնահատված</w:t>
      </w:r>
      <w:proofErr w:type="spellEnd"/>
      <w:r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հայտեր</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բոլոր</w:t>
      </w:r>
      <w:proofErr w:type="spellEnd"/>
      <w:r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72F65D8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սահմանված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լրանալու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ըստ</w:t>
      </w:r>
      <w:proofErr w:type="spellEnd"/>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գերազանցում</w:t>
      </w:r>
      <w:proofErr w:type="spellEnd"/>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հայտարարվում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gramStart"/>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w:t>
      </w:r>
      <w:proofErr w:type="gramEnd"/>
      <w:r w:rsidR="00AF3CCA" w:rsidRPr="00064ADD">
        <w:rPr>
          <w:rFonts w:ascii="GHEA Grapalat" w:hAnsi="GHEA Grapalat" w:cs="Sylfaen"/>
          <w:sz w:val="20"/>
          <w:szCs w:val="24"/>
          <w:lang w:val="hy-AM" w:eastAsia="en-US"/>
        </w:rPr>
        <w:t xml:space="preserve">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w:t>
      </w:r>
    </w:p>
    <w:p w14:paraId="706E3331"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բանակցությունների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համար</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սահմանված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վերջնաժամկետը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լրանալու</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պահին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եթե</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դրան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ներկա</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մասնակիցների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ներկայացրած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գները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գերազանցում</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են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գնման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գինը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ապա</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գնահատող</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հանձնաժողովը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կարող</w:t>
      </w:r>
      <w:proofErr w:type="spellEnd"/>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բանակցությունների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արդյունքում</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ցածր</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գնային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առաջարկ</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ներկայացրած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մասնակցին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հայտարարել</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ընտրված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lastRenderedPageBreak/>
        <w:t>մասնակից</w:t>
      </w:r>
      <w:proofErr w:type="spellEnd"/>
      <w:r w:rsidR="005D3374" w:rsidRPr="00064ADD">
        <w:rPr>
          <w:rFonts w:ascii="GHEA Grapalat" w:hAnsi="GHEA Grapalat" w:cs="Sylfaen"/>
          <w:sz w:val="20"/>
          <w:lang w:val="ru-RU"/>
        </w:rPr>
        <w:t>՝</w:t>
      </w:r>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պայմանով</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որ</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վերջինիս</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հետ</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կնքվող</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պայմանագրով</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նախատեսված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կողմերի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իրավունքներն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ու</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պարտականություններն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ուժի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մեջ</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են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մտնում</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գնման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գինը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գերազանցող</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չափով</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լրացուցիչ</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ֆինանսական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միջոցներ</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նախատեսվելու</w:t>
      </w:r>
      <w:proofErr w:type="spellEnd"/>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դրա</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հիման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վրա</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կողմերի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միջև</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համաձայնագիր</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կնքելու</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դեպքում</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Ընդ</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որում</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համաձայնագիրը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կնքվում</w:t>
      </w:r>
      <w:proofErr w:type="spellEnd"/>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լրացուցիչ</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ֆինանսական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միջոցները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նախատեսվելուն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հաջորդող</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տասնհինգ</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աշխատանքային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օրվա</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ընթացքում</w:t>
      </w:r>
      <w:proofErr w:type="spellEnd"/>
      <w:r w:rsidR="005D3374" w:rsidRPr="00064ADD">
        <w:rPr>
          <w:rFonts w:ascii="GHEA Grapalat" w:hAnsi="GHEA Grapalat" w:cs="Sylfaen"/>
          <w:sz w:val="20"/>
          <w:lang w:val="ru-RU"/>
        </w:rPr>
        <w:t>՝</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proofErr w:type="spellStart"/>
      <w:r w:rsidR="005D3374" w:rsidRPr="00064ADD">
        <w:rPr>
          <w:rFonts w:ascii="GHEA Grapalat" w:hAnsi="GHEA Grapalat" w:cs="Sylfaen"/>
          <w:sz w:val="20"/>
          <w:lang w:val="ru-RU"/>
        </w:rPr>
        <w:t>ժամկետները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երկարաձգելով</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պայմանագրի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կնքման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օրվանից</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մինչև</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համաձայնագրի</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կնքման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օրն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ընկած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ժամանակահատվածով</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Սույն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պարբերության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համաձայն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կնքված</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պայմանագիրը</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լուծվում</w:t>
      </w:r>
      <w:proofErr w:type="spellEnd"/>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եթե</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կնքելուն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հաջորդող</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վաթսուն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օրացուցային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օրվա</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ընթացքում</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լրացուցիչ</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ֆինանսական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միջոցներ</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չեն</w:t>
      </w:r>
      <w:proofErr w:type="spellEnd"/>
      <w:r w:rsidR="005D3374" w:rsidRPr="00064ADD">
        <w:rPr>
          <w:rFonts w:ascii="GHEA Grapalat" w:hAnsi="GHEA Grapalat" w:cs="Sylfaen"/>
          <w:sz w:val="20"/>
          <w:lang w:val="af-ZA"/>
        </w:rPr>
        <w:t xml:space="preserve"> </w:t>
      </w:r>
      <w:proofErr w:type="spellStart"/>
      <w:r w:rsidR="005D3374" w:rsidRPr="00064ADD">
        <w:rPr>
          <w:rFonts w:ascii="GHEA Grapalat" w:hAnsi="GHEA Grapalat" w:cs="Sylfaen"/>
          <w:sz w:val="20"/>
          <w:lang w:val="ru-RU"/>
        </w:rPr>
        <w:t>նախատեսվում</w:t>
      </w:r>
      <w:proofErr w:type="spellEnd"/>
      <w:r w:rsidR="00AF3CCA" w:rsidRPr="00064ADD">
        <w:rPr>
          <w:rFonts w:ascii="GHEA Grapalat" w:hAnsi="GHEA Grapalat" w:cs="Sylfaen"/>
          <w:sz w:val="20"/>
          <w:lang w:val="hy-AM"/>
        </w:rPr>
        <w:t>:</w:t>
      </w:r>
    </w:p>
    <w:p w14:paraId="4EAEDF74"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25BF3A56"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342DBCE0"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հայտ</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գալու</w:t>
      </w:r>
      <w:proofErr w:type="spellEnd"/>
      <w:r w:rsidR="0036230B"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դեպքում</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պատվիրատուի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ղեկավարի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պատճառաբանված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հիման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վրա</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լիազորված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մարմինը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մասնակցին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ներառում</w:t>
      </w:r>
      <w:proofErr w:type="spellEnd"/>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գնումների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գործընթացին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մասնակցելու</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իրավունք</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չունեցող</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մասնակիցների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ցուցակում</w:t>
      </w:r>
      <w:proofErr w:type="spellEnd"/>
      <w:r w:rsidR="00AF3CCA" w:rsidRPr="00993392">
        <w:rPr>
          <w:rFonts w:ascii="GHEA Grapalat" w:hAnsi="GHEA Grapalat" w:cs="Sylfaen"/>
          <w:sz w:val="20"/>
          <w:lang w:val="ru-RU"/>
        </w:rPr>
        <w:t>։</w:t>
      </w:r>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Ընդ</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lastRenderedPageBreak/>
        <w:t>որում</w:t>
      </w:r>
      <w:proofErr w:type="spellEnd"/>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proofErr w:type="spellStart"/>
      <w:r w:rsidR="00AF3CCA" w:rsidRPr="00993392">
        <w:rPr>
          <w:rFonts w:ascii="GHEA Grapalat" w:hAnsi="GHEA Grapalat" w:cs="Sylfaen"/>
          <w:sz w:val="20"/>
          <w:lang w:val="ru-RU"/>
        </w:rPr>
        <w:t>սույն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կետում</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նշված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որոշումը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պատվիրատուի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ղեկավարը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կայացնում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գնման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ընթացակարգը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չկայացած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հայտարարվելու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կնքված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պայմանագրի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վերաբերյալ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հայտարարությունը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հրապարակելու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պայմանագիրը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միակողմանի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լուծելու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հայտարարությունը</w:t>
      </w:r>
      <w:proofErr w:type="spellEnd"/>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հրապարակելու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տասն</w:t>
      </w:r>
      <w:proofErr w:type="spellEnd"/>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կայացվելուն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այն</w:t>
      </w:r>
      <w:proofErr w:type="spellEnd"/>
      <w:r w:rsidR="00AF3CCA" w:rsidRPr="00064ADD">
        <w:rPr>
          <w:rFonts w:ascii="GHEA Grapalat" w:hAnsi="GHEA Grapalat" w:cs="Sylfaen"/>
          <w:sz w:val="20"/>
          <w:lang w:val="af-ZA"/>
        </w:rPr>
        <w:t xml:space="preserve"> գրավոր </w:t>
      </w:r>
      <w:proofErr w:type="spellStart"/>
      <w:r w:rsidR="00AF3CCA" w:rsidRPr="00064ADD">
        <w:rPr>
          <w:rFonts w:ascii="GHEA Grapalat" w:hAnsi="GHEA Grapalat" w:cs="Sylfaen"/>
          <w:sz w:val="20"/>
          <w:lang w:val="ru-RU"/>
        </w:rPr>
        <w:t>տրամադրվում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լիազորված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մարմնին</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Լիազորված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մարմինը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ներառում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գնումների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գործընթացին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իրավունք</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չունեցող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մասնակիցների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ցուցակում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ստանալուն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քառասուներորդ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w:t>
      </w:r>
      <w:proofErr w:type="spellEnd"/>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իսկ</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ստանալուն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քառասուներորդ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դրությամբ</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կողմից</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բողոքարկման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վերաբերյալ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հարուցված</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չավարտված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առկայության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դեպքում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տվյալ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գործով</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եզրափակիչ</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ակտն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ուժի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մեջ</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մտնելու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w:t>
      </w:r>
      <w:proofErr w:type="spellEnd"/>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եթե</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քննության</w:t>
      </w:r>
      <w:proofErr w:type="spellEnd"/>
      <w:r w:rsidR="00AF3CCA" w:rsidRPr="00064ADD">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արդյունքով</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կատարման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հնարավորությունը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չի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վերացել</w:t>
      </w:r>
      <w:proofErr w:type="spellEnd"/>
      <w:r w:rsidR="00A04C67" w:rsidRPr="00993392">
        <w:rPr>
          <w:rFonts w:ascii="GHEA Grapalat" w:hAnsi="GHEA Grapalat" w:cs="Sylfaen"/>
          <w:sz w:val="20"/>
          <w:lang w:val="hy-AM"/>
        </w:rPr>
        <w:t>։</w:t>
      </w:r>
    </w:p>
    <w:p w14:paraId="3962CA62"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E831B96"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քան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մասնակցին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կամ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պայմանագիր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կնքած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անձին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ներառելու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վերջնաժամկետը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լրանալու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օրը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ապա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պատվիրատուն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դրա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գրավոր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տեղեկացնում</w:t>
      </w:r>
      <w:proofErr w:type="spellEnd"/>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մարմին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որի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հիման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մասնակիցը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չի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ներառվում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w:t>
      </w:r>
    </w:p>
    <w:p w14:paraId="46C61219" w14:textId="77777777"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14:paraId="37B1234C" w14:textId="77777777"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1A1A14" w:rsidRPr="00064ADD">
        <w:rPr>
          <w:rFonts w:ascii="GHEA Grapalat" w:hAnsi="GHEA Grapalat" w:cs="Sylfaen"/>
          <w:vertAlign w:val="superscript"/>
        </w:rPr>
        <w:t>10</w:t>
      </w:r>
      <w:r w:rsidR="00571F29" w:rsidRPr="00064ADD">
        <w:rPr>
          <w:rStyle w:val="af6"/>
          <w:rFonts w:ascii="GHEA Grapalat" w:hAnsi="GHEA Grapalat" w:cs="Sylfaen"/>
          <w:color w:val="FFFFFF"/>
        </w:rPr>
        <w:footnoteReference w:id="6"/>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 xml:space="preserve">Պայմանագիր կնքելու մասին որոշումը պարունակում է ամփոփ </w:t>
      </w:r>
      <w:r w:rsidR="00E45ACA" w:rsidRPr="00064ADD">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proofErr w:type="gramStart"/>
      <w:r w:rsidRPr="00064ADD">
        <w:rPr>
          <w:rFonts w:ascii="GHEA Grapalat" w:hAnsi="GHEA Grapalat" w:cs="Sylfaen"/>
          <w:lang w:val="es-ES"/>
        </w:rPr>
        <w:t xml:space="preserve">«  </w:t>
      </w:r>
      <w:proofErr w:type="gramEnd"/>
      <w:r w:rsidRPr="00064ADD">
        <w:rPr>
          <w:rFonts w:ascii="GHEA Grapalat" w:hAnsi="GHEA Grapalat" w:cs="Sylfaen"/>
          <w:lang w:val="es-ES"/>
        </w:rPr>
        <w:t xml:space="preserve">  </w:t>
      </w:r>
      <w:proofErr w:type="gramStart"/>
      <w:r w:rsidRPr="00064ADD">
        <w:rPr>
          <w:rFonts w:ascii="GHEA Grapalat" w:hAnsi="GHEA Grapalat" w:cs="Sylfaen"/>
          <w:lang w:val="es-ES"/>
        </w:rPr>
        <w:t xml:space="preserve">  »</w:t>
      </w:r>
      <w:proofErr w:type="gramEnd"/>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77777777" w:rsidR="00B004E0" w:rsidRDefault="00030D40" w:rsidP="00781235">
      <w:pPr>
        <w:ind w:firstLine="567"/>
        <w:jc w:val="both"/>
        <w:rPr>
          <w:rFonts w:ascii="GHEA Grapalat" w:hAnsi="GHEA Grapalat" w:cs="Sylfaen"/>
          <w:sz w:val="20"/>
          <w:vertAlign w:val="superscript"/>
          <w:lang w:val="hy-AM"/>
        </w:rPr>
      </w:pPr>
      <w:r w:rsidRPr="00104F1B">
        <w:rPr>
          <w:rFonts w:ascii="GHEA Grapalat" w:hAnsi="GHEA Grapalat"/>
          <w:b/>
          <w:iCs/>
          <w:sz w:val="20"/>
          <w:lang w:val="af-ZA"/>
        </w:rPr>
        <w:t>10</w:t>
      </w:r>
      <w:r w:rsidR="00096865" w:rsidRPr="00104F1B">
        <w:rPr>
          <w:rFonts w:ascii="GHEA Grapalat" w:hAnsi="GHEA Grapalat"/>
          <w:b/>
          <w:iCs/>
          <w:sz w:val="20"/>
          <w:lang w:val="af-ZA"/>
        </w:rPr>
        <w:t>.</w:t>
      </w:r>
      <w:r w:rsidR="00096865" w:rsidRPr="00104F1B">
        <w:rPr>
          <w:rFonts w:ascii="GHEA Grapalat" w:hAnsi="GHEA Grapalat" w:cs="Sylfaen"/>
          <w:b/>
          <w:sz w:val="20"/>
          <w:lang w:val="af-ZA"/>
        </w:rPr>
        <w:t xml:space="preserve">1 </w:t>
      </w:r>
      <w:r w:rsidR="00BE198C" w:rsidRPr="00104F1B">
        <w:rPr>
          <w:rFonts w:ascii="GHEA Grapalat" w:hAnsi="GHEA Grapalat" w:cs="Sylfaen"/>
          <w:b/>
          <w:sz w:val="20"/>
          <w:lang w:val="hy-AM"/>
        </w:rPr>
        <w:t>Որակավորման</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և</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պ</w:t>
      </w:r>
      <w:proofErr w:type="spellStart"/>
      <w:r w:rsidR="00BE198C" w:rsidRPr="00104F1B">
        <w:rPr>
          <w:rFonts w:ascii="GHEA Grapalat" w:hAnsi="GHEA Grapalat" w:cs="Sylfaen"/>
          <w:b/>
          <w:sz w:val="20"/>
          <w:lang w:val="ru-RU"/>
        </w:rPr>
        <w:t>այմանագրի</w:t>
      </w:r>
      <w:proofErr w:type="spellEnd"/>
      <w:r w:rsidR="00BE198C" w:rsidRPr="00104F1B">
        <w:rPr>
          <w:rFonts w:ascii="GHEA Grapalat" w:hAnsi="GHEA Grapalat" w:cs="Sylfaen"/>
          <w:b/>
          <w:sz w:val="20"/>
          <w:lang w:val="hy-AM"/>
        </w:rPr>
        <w:t xml:space="preserve"> </w:t>
      </w:r>
      <w:proofErr w:type="spellStart"/>
      <w:r w:rsidR="00BE198C" w:rsidRPr="00104F1B">
        <w:rPr>
          <w:rFonts w:ascii="GHEA Grapalat" w:hAnsi="GHEA Grapalat" w:cs="Sylfaen"/>
          <w:b/>
          <w:sz w:val="20"/>
          <w:lang w:val="ru-RU"/>
        </w:rPr>
        <w:t>ապահովում</w:t>
      </w:r>
      <w:proofErr w:type="spellEnd"/>
      <w:r w:rsidR="00BE198C" w:rsidRPr="00104F1B">
        <w:rPr>
          <w:rFonts w:ascii="GHEA Grapalat" w:hAnsi="GHEA Grapalat" w:cs="Sylfaen"/>
          <w:b/>
          <w:sz w:val="20"/>
          <w:lang w:val="hy-AM"/>
        </w:rPr>
        <w:t>ները</w:t>
      </w:r>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ներկայացնելու</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պահանջի</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հիման</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վրա</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այն</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ստանալու</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օրվանից</w:t>
      </w:r>
      <w:proofErr w:type="spellEnd"/>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 xml:space="preserve">5 </w:t>
      </w:r>
      <w:r w:rsidR="00BE198C" w:rsidRPr="00104F1B">
        <w:rPr>
          <w:rFonts w:ascii="GHEA Grapalat" w:hAnsi="GHEA Grapalat" w:cs="Sylfaen"/>
          <w:b/>
          <w:sz w:val="20"/>
          <w:lang w:val="af-ZA"/>
        </w:rPr>
        <w:t xml:space="preserve">աշխատանքային </w:t>
      </w:r>
      <w:proofErr w:type="spellStart"/>
      <w:r w:rsidR="00BE198C" w:rsidRPr="00104F1B">
        <w:rPr>
          <w:rFonts w:ascii="GHEA Grapalat" w:hAnsi="GHEA Grapalat" w:cs="Sylfaen"/>
          <w:b/>
          <w:sz w:val="20"/>
          <w:lang w:val="ru-RU"/>
        </w:rPr>
        <w:t>օրվա</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ընթացքում</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ընտրված</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մասնակիցը</w:t>
      </w:r>
      <w:proofErr w:type="spellEnd"/>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պարտավոր</w:t>
      </w:r>
      <w:proofErr w:type="spellEnd"/>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ru-RU"/>
        </w:rPr>
        <w:t>է</w:t>
      </w:r>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ներկայացնել</w:t>
      </w:r>
      <w:proofErr w:type="spellEnd"/>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որակավորման</w:t>
      </w:r>
      <w:r w:rsidR="00BE198C" w:rsidRPr="00104F1B">
        <w:rPr>
          <w:rFonts w:ascii="GHEA Grapalat" w:hAnsi="GHEA Grapalat" w:cs="Sylfaen"/>
          <w:b/>
          <w:sz w:val="20"/>
          <w:lang w:val="af-ZA"/>
        </w:rPr>
        <w:t xml:space="preserve"> </w:t>
      </w:r>
      <w:r w:rsidR="00BE198C" w:rsidRPr="00104F1B">
        <w:rPr>
          <w:rFonts w:ascii="GHEA Grapalat" w:hAnsi="GHEA Grapalat" w:cs="Sylfaen"/>
          <w:b/>
          <w:sz w:val="20"/>
          <w:lang w:val="hy-AM"/>
        </w:rPr>
        <w:t>և</w:t>
      </w:r>
      <w:r w:rsidR="00BE198C" w:rsidRPr="00104F1B">
        <w:rPr>
          <w:rFonts w:ascii="GHEA Grapalat" w:hAnsi="GHEA Grapalat" w:cs="Sylfaen"/>
          <w:b/>
          <w:sz w:val="20"/>
          <w:lang w:val="af-ZA"/>
        </w:rPr>
        <w:t xml:space="preserve"> </w:t>
      </w:r>
      <w:proofErr w:type="spellStart"/>
      <w:r w:rsidR="00BE198C" w:rsidRPr="00104F1B">
        <w:rPr>
          <w:rFonts w:ascii="GHEA Grapalat" w:hAnsi="GHEA Grapalat" w:cs="Sylfaen"/>
          <w:b/>
          <w:sz w:val="20"/>
          <w:lang w:val="ru-RU"/>
        </w:rPr>
        <w:t>պայմանագրի</w:t>
      </w:r>
      <w:proofErr w:type="spellEnd"/>
      <w:r w:rsidR="00BE198C" w:rsidRPr="00104F1B">
        <w:rPr>
          <w:rFonts w:ascii="GHEA Grapalat" w:hAnsi="GHEA Grapalat" w:cs="Sylfaen"/>
          <w:b/>
          <w:sz w:val="20"/>
          <w:lang w:val="hy-AM"/>
        </w:rPr>
        <w:t xml:space="preserve"> </w:t>
      </w:r>
      <w:proofErr w:type="spellStart"/>
      <w:r w:rsidR="00BE198C" w:rsidRPr="00104F1B">
        <w:rPr>
          <w:rFonts w:ascii="GHEA Grapalat" w:hAnsi="GHEA Grapalat" w:cs="Sylfaen"/>
          <w:b/>
          <w:sz w:val="20"/>
          <w:lang w:val="ru-RU"/>
        </w:rPr>
        <w:t>ապահովում</w:t>
      </w:r>
      <w:proofErr w:type="spellEnd"/>
      <w:r w:rsidR="00BE198C" w:rsidRPr="00104F1B">
        <w:rPr>
          <w:rFonts w:ascii="GHEA Grapalat" w:hAnsi="GHEA Grapalat" w:cs="Sylfaen"/>
          <w:b/>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 </w:t>
      </w:r>
      <w:r w:rsidR="00BE198C" w:rsidRPr="00064ADD">
        <w:rPr>
          <w:rFonts w:ascii="GHEA Grapalat" w:hAnsi="GHEA Grapalat" w:cs="Sylfaen"/>
          <w:sz w:val="20"/>
          <w:vertAlign w:val="superscript"/>
          <w:lang w:val="hy-AM"/>
        </w:rPr>
        <w:t>10.1</w:t>
      </w:r>
    </w:p>
    <w:p w14:paraId="177F3ECB" w14:textId="5DFF1548"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 xml:space="preserve">:Ընդ որում </w:t>
      </w:r>
      <w:r w:rsidR="00781235" w:rsidRPr="00064ADD">
        <w:rPr>
          <w:rFonts w:ascii="GHEA Grapalat" w:hAnsi="GHEA Grapalat" w:cs="Sylfaen"/>
          <w:sz w:val="20"/>
          <w:lang w:val="af-ZA"/>
        </w:rPr>
        <w:lastRenderedPageBreak/>
        <w:t>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C415D" w:rsidRPr="00064ADD">
        <w:rPr>
          <w:rStyle w:val="af6"/>
          <w:rFonts w:ascii="GHEA Grapalat" w:hAnsi="GHEA Grapalat" w:cs="Sylfaen"/>
          <w:sz w:val="20"/>
          <w:lang w:val="af-ZA"/>
        </w:rPr>
        <w:footnoteReference w:id="7"/>
      </w:r>
      <w:r w:rsidR="006E2E11" w:rsidRPr="00064ADD">
        <w:rPr>
          <w:rFonts w:ascii="GHEA Grapalat" w:hAnsi="GHEA Grapalat" w:cs="Sylfaen"/>
          <w:sz w:val="20"/>
          <w:vertAlign w:val="superscript"/>
          <w:lang w:val="hy-AM"/>
        </w:rPr>
        <w:t>.1</w:t>
      </w:r>
      <w:r w:rsidR="00130331" w:rsidRPr="00064ADD">
        <w:rPr>
          <w:rFonts w:ascii="GHEA Grapalat" w:hAnsi="GHEA Grapalat" w:cs="Sylfaen"/>
          <w:sz w:val="20"/>
          <w:lang w:val="af-ZA"/>
        </w:rPr>
        <w:t>:</w:t>
      </w:r>
    </w:p>
    <w:p w14:paraId="0798AF1E"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104F1B" w:rsidRDefault="00CF19D1" w:rsidP="00493DAD">
      <w:pPr>
        <w:ind w:firstLine="567"/>
        <w:jc w:val="both"/>
        <w:rPr>
          <w:rFonts w:ascii="GHEA Grapalat" w:hAnsi="GHEA Grapalat" w:cs="Sylfaen"/>
          <w:b/>
          <w:sz w:val="20"/>
          <w:lang w:val="af-ZA"/>
        </w:rPr>
      </w:pPr>
      <w:r w:rsidRPr="00104F1B">
        <w:rPr>
          <w:rFonts w:ascii="GHEA Grapalat" w:hAnsi="GHEA Grapalat" w:cs="Sylfaen"/>
          <w:b/>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104F1B">
        <w:rPr>
          <w:rFonts w:ascii="GHEA Grapalat" w:hAnsi="GHEA Grapalat" w:cs="Sylfaen"/>
          <w:b/>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4A91587A"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04366FD" w:rsidR="00281740" w:rsidRPr="00064ADD" w:rsidRDefault="00281740" w:rsidP="00281740">
      <w:pPr>
        <w:ind w:firstLine="567"/>
        <w:jc w:val="both"/>
        <w:rPr>
          <w:rFonts w:ascii="GHEA Grapalat" w:hAnsi="GHEA Grapalat" w:cs="Sylfaen"/>
          <w:sz w:val="20"/>
          <w:vertAlign w:val="superscript"/>
          <w:lang w:val="hy-AM"/>
        </w:rPr>
      </w:pPr>
      <w:r w:rsidRPr="00104F1B">
        <w:rPr>
          <w:rFonts w:ascii="GHEA Grapalat" w:hAnsi="GHEA Grapalat" w:cs="Sylfaen"/>
          <w:b/>
          <w:sz w:val="20"/>
          <w:lang w:val="hy-AM"/>
        </w:rPr>
        <w:t>10.3. Պայմանագրի</w:t>
      </w:r>
      <w:r w:rsidRPr="00104F1B">
        <w:rPr>
          <w:rFonts w:ascii="GHEA Grapalat" w:hAnsi="GHEA Grapalat" w:cs="Sylfaen"/>
          <w:b/>
          <w:sz w:val="20"/>
          <w:lang w:val="af-ZA"/>
        </w:rPr>
        <w:t xml:space="preserve"> </w:t>
      </w:r>
      <w:r w:rsidRPr="00104F1B">
        <w:rPr>
          <w:rFonts w:ascii="GHEA Grapalat" w:hAnsi="GHEA Grapalat" w:cs="Sylfaen"/>
          <w:b/>
          <w:sz w:val="20"/>
          <w:lang w:val="hy-AM"/>
        </w:rPr>
        <w:t>ապահովման</w:t>
      </w:r>
      <w:r w:rsidRPr="00104F1B">
        <w:rPr>
          <w:rFonts w:ascii="GHEA Grapalat" w:hAnsi="GHEA Grapalat" w:cs="Sylfaen"/>
          <w:b/>
          <w:sz w:val="20"/>
          <w:lang w:val="af-ZA"/>
        </w:rPr>
        <w:t xml:space="preserve"> </w:t>
      </w:r>
      <w:r w:rsidRPr="00104F1B">
        <w:rPr>
          <w:rFonts w:ascii="GHEA Grapalat" w:hAnsi="GHEA Grapalat" w:cs="Sylfaen"/>
          <w:b/>
          <w:sz w:val="20"/>
          <w:lang w:val="hy-AM"/>
        </w:rPr>
        <w:t>չափը</w:t>
      </w:r>
      <w:r w:rsidRPr="00104F1B">
        <w:rPr>
          <w:rFonts w:ascii="GHEA Grapalat" w:hAnsi="GHEA Grapalat" w:cs="Sylfaen"/>
          <w:b/>
          <w:sz w:val="20"/>
          <w:lang w:val="af-ZA"/>
        </w:rPr>
        <w:t xml:space="preserve"> </w:t>
      </w:r>
      <w:r w:rsidRPr="00104F1B">
        <w:rPr>
          <w:rFonts w:ascii="GHEA Grapalat" w:hAnsi="GHEA Grapalat" w:cs="Sylfaen"/>
          <w:b/>
          <w:sz w:val="20"/>
          <w:lang w:val="hy-AM"/>
        </w:rPr>
        <w:t>կազմում</w:t>
      </w:r>
      <w:r w:rsidRPr="00104F1B">
        <w:rPr>
          <w:rFonts w:ascii="GHEA Grapalat" w:hAnsi="GHEA Grapalat" w:cs="Sylfaen"/>
          <w:b/>
          <w:sz w:val="20"/>
          <w:lang w:val="af-ZA"/>
        </w:rPr>
        <w:t xml:space="preserve"> </w:t>
      </w:r>
      <w:r w:rsidRPr="00104F1B">
        <w:rPr>
          <w:rFonts w:ascii="GHEA Grapalat" w:hAnsi="GHEA Grapalat" w:cs="Sylfaen"/>
          <w:b/>
          <w:sz w:val="20"/>
          <w:lang w:val="hy-AM"/>
        </w:rPr>
        <w:t>է</w:t>
      </w:r>
      <w:r w:rsidRPr="00104F1B">
        <w:rPr>
          <w:rFonts w:ascii="GHEA Grapalat" w:hAnsi="GHEA Grapalat" w:cs="Sylfaen"/>
          <w:b/>
          <w:sz w:val="20"/>
          <w:lang w:val="af-ZA"/>
        </w:rPr>
        <w:t xml:space="preserve"> </w:t>
      </w:r>
      <w:r w:rsidR="00BE198C" w:rsidRPr="00104F1B">
        <w:rPr>
          <w:rFonts w:ascii="GHEA Grapalat" w:hAnsi="GHEA Grapalat" w:cs="Sylfaen"/>
          <w:b/>
          <w:sz w:val="20"/>
          <w:lang w:val="hy-AM"/>
        </w:rPr>
        <w:t>գնման</w:t>
      </w:r>
      <w:r w:rsidRPr="00104F1B">
        <w:rPr>
          <w:rFonts w:ascii="GHEA Grapalat" w:hAnsi="GHEA Grapalat" w:cs="Sylfaen"/>
          <w:b/>
          <w:sz w:val="20"/>
          <w:lang w:val="af-ZA"/>
        </w:rPr>
        <w:t xml:space="preserve"> </w:t>
      </w:r>
      <w:r w:rsidRPr="00104F1B">
        <w:rPr>
          <w:rFonts w:ascii="GHEA Grapalat" w:hAnsi="GHEA Grapalat" w:cs="Sylfaen"/>
          <w:b/>
          <w:sz w:val="20"/>
          <w:lang w:val="hy-AM"/>
        </w:rPr>
        <w:t>գնի</w:t>
      </w:r>
      <w:r w:rsidRPr="00104F1B">
        <w:rPr>
          <w:rFonts w:ascii="GHEA Grapalat" w:hAnsi="GHEA Grapalat" w:cs="Sylfaen"/>
          <w:b/>
          <w:sz w:val="20"/>
          <w:lang w:val="af-ZA"/>
        </w:rPr>
        <w:t xml:space="preserve"> 10  </w:t>
      </w:r>
      <w:r w:rsidRPr="00104F1B">
        <w:rPr>
          <w:rFonts w:ascii="GHEA Grapalat" w:hAnsi="GHEA Grapalat" w:cs="Sylfaen"/>
          <w:b/>
          <w:sz w:val="20"/>
          <w:lang w:val="hy-AM"/>
        </w:rPr>
        <w:t>տոկոսը:</w:t>
      </w:r>
      <w:r w:rsidR="00501A05" w:rsidRPr="00104F1B">
        <w:rPr>
          <w:rFonts w:ascii="GHEA Grapalat" w:hAnsi="GHEA Grapalat" w:cs="Sylfaen"/>
          <w:b/>
          <w:sz w:val="20"/>
          <w:lang w:val="hy-AM"/>
        </w:rPr>
        <w:t xml:space="preserve"> </w:t>
      </w:r>
      <w:r w:rsidR="00BE198C" w:rsidRPr="00104F1B">
        <w:rPr>
          <w:rFonts w:ascii="GHEA Grapalat" w:hAnsi="GHEA Grapalat" w:cs="Sylfaen"/>
          <w:b/>
          <w:sz w:val="20"/>
          <w:lang w:val="hy-AM"/>
        </w:rPr>
        <w:t xml:space="preserve">Եթե պայմանագրի նախագծով նախատեսված </w:t>
      </w:r>
      <w:r w:rsidR="00495E41" w:rsidRPr="00104F1B">
        <w:rPr>
          <w:rFonts w:ascii="GHEA Grapalat" w:hAnsi="GHEA Grapalat" w:cs="Sylfaen"/>
          <w:b/>
          <w:sz w:val="20"/>
          <w:lang w:val="hy-AM"/>
        </w:rPr>
        <w:t>ծառայությունների</w:t>
      </w:r>
      <w:r w:rsidR="00BE198C" w:rsidRPr="00104F1B">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64ADD">
        <w:rPr>
          <w:rFonts w:ascii="GHEA Grapalat" w:hAnsi="GHEA Grapalat" w:cs="Sylfaen"/>
          <w:sz w:val="20"/>
          <w:lang w:val="hy-AM"/>
        </w:rPr>
        <w:t xml:space="preserve"> </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104F1B">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04F1B">
        <w:rPr>
          <w:rFonts w:ascii="GHEA Grapalat" w:hAnsi="GHEA Grapalat" w:cs="Sylfaen"/>
          <w:b/>
          <w:sz w:val="20"/>
          <w:lang w:val="hy-AM"/>
        </w:rPr>
        <w:t xml:space="preserve">ամբողջական կատարման վերջին օրվան հաջորդող </w:t>
      </w:r>
      <w:r w:rsidR="00DB10F0" w:rsidRPr="00104F1B">
        <w:rPr>
          <w:rFonts w:ascii="GHEA Grapalat" w:hAnsi="GHEA Grapalat" w:cs="Sylfaen"/>
          <w:b/>
          <w:sz w:val="20"/>
          <w:lang w:val="hy-AM"/>
        </w:rPr>
        <w:t>9</w:t>
      </w:r>
      <w:r w:rsidRPr="00104F1B">
        <w:rPr>
          <w:rFonts w:ascii="GHEA Grapalat" w:hAnsi="GHEA Grapalat" w:cs="Sylfaen"/>
          <w:b/>
          <w:sz w:val="20"/>
          <w:lang w:val="hy-AM"/>
        </w:rPr>
        <w:t xml:space="preserve">0-րդ </w:t>
      </w:r>
      <w:r w:rsidR="00A558B9" w:rsidRPr="00104F1B">
        <w:rPr>
          <w:rFonts w:ascii="GHEA Grapalat" w:hAnsi="GHEA Grapalat" w:cs="Sylfaen"/>
          <w:b/>
          <w:sz w:val="20"/>
          <w:lang w:val="hy-AM"/>
        </w:rPr>
        <w:t>աշխատանքային</w:t>
      </w:r>
      <w:r w:rsidRPr="00104F1B">
        <w:rPr>
          <w:rFonts w:ascii="GHEA Grapalat" w:hAnsi="GHEA Grapalat" w:cs="Sylfaen"/>
          <w:b/>
          <w:sz w:val="20"/>
          <w:lang w:val="hy-AM"/>
        </w:rPr>
        <w:t xml:space="preserve"> օրը ներառյալ:</w:t>
      </w:r>
      <w:r w:rsidRPr="00104F1B">
        <w:rPr>
          <w:rFonts w:ascii="GHEA Grapalat" w:hAnsi="GHEA Grapalat"/>
          <w:b/>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064ADD">
        <w:rPr>
          <w:rFonts w:ascii="GHEA Grapalat" w:hAnsi="GHEA Grapalat"/>
          <w:sz w:val="20"/>
          <w:szCs w:val="20"/>
          <w:lang w:val="hy-AM"/>
        </w:rPr>
        <w:t>:</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w:t>
      </w:r>
      <w:r w:rsidRPr="00064ADD">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24759AB" w14:textId="77777777" w:rsidR="00096865" w:rsidRPr="00064ADD" w:rsidRDefault="00096865" w:rsidP="00EF3662">
      <w:pPr>
        <w:jc w:val="center"/>
        <w:rPr>
          <w:rFonts w:ascii="GHEA Grapalat" w:hAnsi="GHEA Grapalat"/>
          <w:b/>
          <w:szCs w:val="22"/>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proofErr w:type="spellStart"/>
      <w:r w:rsidRPr="00064ADD">
        <w:rPr>
          <w:rFonts w:ascii="GHEA Grapalat" w:hAnsi="GHEA Grapalat" w:cs="Sylfaen"/>
          <w:sz w:val="20"/>
          <w:lang w:val="ru-RU"/>
        </w:rPr>
        <w:t>Օրենքի</w:t>
      </w:r>
      <w:proofErr w:type="spellEnd"/>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proofErr w:type="spellStart"/>
      <w:r w:rsidRPr="00064ADD">
        <w:rPr>
          <w:rFonts w:ascii="GHEA Grapalat" w:hAnsi="GHEA Grapalat" w:cs="Sylfaen"/>
          <w:sz w:val="20"/>
          <w:lang w:val="ru-RU"/>
        </w:rPr>
        <w:t>րդ</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հոդվածի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համաձայն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հանձնաժողովը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ընթացակարգը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չկայացած</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հայտարարում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lang w:val="ru-RU"/>
        </w:rPr>
        <w:t>հայտերից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ոչ</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մեկը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համապատասխանում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պայմաններին</w:t>
      </w:r>
      <w:proofErr w:type="spellEnd"/>
      <w:r w:rsidRPr="00064ADD">
        <w:rPr>
          <w:rFonts w:ascii="GHEA Grapalat" w:hAnsi="GHEA Grapalat" w:cs="Sylfaen"/>
          <w:sz w:val="20"/>
          <w:lang w:val="af-ZA"/>
        </w:rPr>
        <w:t>.</w:t>
      </w:r>
    </w:p>
    <w:p w14:paraId="4ABD6E67"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proofErr w:type="spellStart"/>
      <w:r w:rsidRPr="00064ADD">
        <w:rPr>
          <w:rFonts w:ascii="GHEA Grapalat" w:hAnsi="GHEA Grapalat" w:cs="Sylfaen"/>
          <w:sz w:val="20"/>
          <w:lang w:val="ru-RU"/>
        </w:rPr>
        <w:t>դադարում</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գոյություն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ունենալ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պահանջը</w:t>
      </w:r>
      <w:proofErr w:type="spellEnd"/>
      <w:r w:rsidR="00FF0FE2" w:rsidRPr="00064ADD">
        <w:rPr>
          <w:rFonts w:ascii="GHEA Grapalat" w:hAnsi="GHEA Grapalat" w:cs="Sylfaen"/>
          <w:sz w:val="20"/>
          <w:lang w:val="hy-AM"/>
        </w:rPr>
        <w:t>: Ընդ որում պ</w:t>
      </w:r>
      <w:proofErr w:type="spellStart"/>
      <w:r w:rsidR="00FF0FE2" w:rsidRPr="00064ADD">
        <w:rPr>
          <w:rFonts w:ascii="GHEA Grapalat" w:hAnsi="GHEA Grapalat" w:cs="Sylfaen"/>
          <w:sz w:val="20"/>
          <w:lang w:val="ru-RU"/>
        </w:rPr>
        <w:t>ետության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կամ</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համայնքների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կարիքների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համար</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կազմակերպված</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գնման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ընթացակարգը</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կարող</w:t>
      </w:r>
      <w:proofErr w:type="spellEnd"/>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ամբողջությամբ</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կամ</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մասնակի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չկայացած</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հայտարարվել</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համապատասխանաբար</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Հայաստանի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Հանրապետության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կառավարության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կամ</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համայնքի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ավագանու</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այլ</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պատվիրատուների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դեպքում</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ընդհանուր</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կառավարումն</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իրականացնող</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լիազորված</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մարմնի</w:t>
      </w:r>
      <w:proofErr w:type="spellEnd"/>
      <w:r w:rsidR="00FF0FE2" w:rsidRPr="00064ADD">
        <w:rPr>
          <w:rFonts w:ascii="GHEA Grapalat" w:hAnsi="GHEA Grapalat" w:cs="Sylfaen"/>
          <w:sz w:val="20"/>
          <w:lang w:val="af-ZA"/>
        </w:rPr>
        <w:t xml:space="preserve"> </w:t>
      </w:r>
      <w:proofErr w:type="spellStart"/>
      <w:r w:rsidR="00FF0FE2" w:rsidRPr="00064ADD">
        <w:rPr>
          <w:rFonts w:ascii="GHEA Grapalat" w:hAnsi="GHEA Grapalat" w:cs="Sylfaen"/>
          <w:sz w:val="20"/>
          <w:lang w:val="ru-RU"/>
        </w:rPr>
        <w:t>ղեկավարի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իսկ</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հիմնադրամների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դեպքում</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հոգաբարձուների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խորհրդի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որոշման</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հիման</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վրա</w:t>
      </w:r>
      <w:proofErr w:type="spellEnd"/>
      <w:r w:rsidR="00A10D1E" w:rsidRPr="00064ADD">
        <w:rPr>
          <w:rStyle w:val="af6"/>
          <w:rFonts w:ascii="GHEA Grapalat" w:hAnsi="GHEA Grapalat" w:cs="Sylfaen"/>
          <w:color w:val="FFFFFF"/>
          <w:sz w:val="20"/>
        </w:rPr>
        <w:footnoteReference w:id="8"/>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կնքվում</w:t>
      </w:r>
      <w:proofErr w:type="spellEnd"/>
      <w:r w:rsidR="004D5671" w:rsidRPr="00064ADD">
        <w:rPr>
          <w:rFonts w:ascii="GHEA Grapalat" w:hAnsi="GHEA Grapalat" w:cs="Sylfaen"/>
          <w:sz w:val="20"/>
          <w:lang w:val="ru-RU"/>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proofErr w:type="spellStart"/>
      <w:r w:rsidR="00CA1C11" w:rsidRPr="00064ADD">
        <w:rPr>
          <w:rFonts w:ascii="GHEA Grapalat" w:hAnsi="GHEA Grapalat" w:cs="Sylfaen"/>
          <w:sz w:val="20"/>
          <w:lang w:val="ru-RU"/>
        </w:rPr>
        <w:t>նման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ընթացակարգը</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չկայացած</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հայտարարվելու</w:t>
      </w:r>
      <w:proofErr w:type="spellEnd"/>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proofErr w:type="spellStart"/>
      <w:r w:rsidR="00A747D4" w:rsidRPr="00064ADD">
        <w:rPr>
          <w:rFonts w:ascii="GHEA Grapalat" w:hAnsi="GHEA Grapalat" w:cs="Sylfaen"/>
          <w:sz w:val="20"/>
        </w:rPr>
        <w:t>հաջորդող</w:t>
      </w:r>
      <w:proofErr w:type="spellEnd"/>
      <w:r w:rsidR="00A747D4" w:rsidRPr="00064ADD">
        <w:rPr>
          <w:rFonts w:ascii="GHEA Grapalat" w:hAnsi="GHEA Grapalat" w:cs="Sylfaen"/>
          <w:sz w:val="20"/>
          <w:lang w:val="af-ZA"/>
        </w:rPr>
        <w:t xml:space="preserve"> </w:t>
      </w:r>
      <w:proofErr w:type="spellStart"/>
      <w:r w:rsidR="00A747D4" w:rsidRPr="00064ADD">
        <w:rPr>
          <w:rFonts w:ascii="GHEA Grapalat" w:hAnsi="GHEA Grapalat" w:cs="Sylfaen"/>
          <w:sz w:val="20"/>
        </w:rPr>
        <w:t>աշխատանքային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օրվա</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ընթացքում</w:t>
      </w:r>
      <w:proofErr w:type="spellEnd"/>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proofErr w:type="spellStart"/>
      <w:r w:rsidR="00CA1C11" w:rsidRPr="00064ADD">
        <w:rPr>
          <w:rFonts w:ascii="GHEA Grapalat" w:hAnsi="GHEA Grapalat" w:cs="Sylfaen"/>
          <w:sz w:val="20"/>
          <w:lang w:val="ru-RU"/>
        </w:rPr>
        <w:t>ատվիրատուն</w:t>
      </w:r>
      <w:proofErr w:type="spellEnd"/>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proofErr w:type="spellStart"/>
      <w:r w:rsidR="00CA1C11" w:rsidRPr="00064ADD">
        <w:rPr>
          <w:rFonts w:ascii="GHEA Grapalat" w:hAnsi="GHEA Grapalat" w:cs="Sylfaen"/>
          <w:sz w:val="20"/>
          <w:lang w:val="ru-RU"/>
        </w:rPr>
        <w:t>հայտարարություն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որում</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նշվում</w:t>
      </w:r>
      <w:proofErr w:type="spellEnd"/>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գնման</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ընթացակարգը</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չկայացած</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հայտարարվելու</w:t>
      </w:r>
      <w:proofErr w:type="spellEnd"/>
      <w:r w:rsidR="00CA1C11" w:rsidRPr="00064ADD">
        <w:rPr>
          <w:rFonts w:ascii="GHEA Grapalat" w:hAnsi="GHEA Grapalat" w:cs="Sylfaen"/>
          <w:sz w:val="20"/>
          <w:lang w:val="af-ZA"/>
        </w:rPr>
        <w:t xml:space="preserve"> </w:t>
      </w:r>
      <w:proofErr w:type="spellStart"/>
      <w:r w:rsidR="00CA1C11" w:rsidRPr="00064ADD">
        <w:rPr>
          <w:rFonts w:ascii="GHEA Grapalat" w:hAnsi="GHEA Grapalat" w:cs="Sylfaen"/>
          <w:sz w:val="20"/>
          <w:lang w:val="ru-RU"/>
        </w:rPr>
        <w:t>հիմնավորումը</w:t>
      </w:r>
      <w:proofErr w:type="spellEnd"/>
      <w:r w:rsidR="00CA1C11" w:rsidRPr="00064ADD">
        <w:rPr>
          <w:rFonts w:ascii="GHEA Grapalat" w:hAnsi="GHEA Grapalat" w:cs="Sylfaen"/>
          <w:sz w:val="20"/>
          <w:lang w:val="ru-RU"/>
        </w:rPr>
        <w:t>։</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47D94D56" w14:textId="77777777" w:rsidR="00996C19" w:rsidRPr="00064ADD" w:rsidRDefault="00996C19" w:rsidP="00EF3662">
      <w:pPr>
        <w:jc w:val="center"/>
        <w:rPr>
          <w:rFonts w:ascii="GHEA Grapalat" w:hAnsi="GHEA Grapalat"/>
          <w:b/>
          <w:sz w:val="20"/>
          <w:lang w:val="af-ZA"/>
        </w:rPr>
      </w:pPr>
    </w:p>
    <w:p w14:paraId="7678B27B" w14:textId="77777777" w:rsidR="00AE679C" w:rsidRPr="00064AD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proofErr w:type="gramStart"/>
      <w:r w:rsidRPr="00064ADD">
        <w:rPr>
          <w:rFonts w:ascii="GHEA Grapalat" w:hAnsi="GHEA Grapalat"/>
          <w:sz w:val="20"/>
          <w:szCs w:val="20"/>
        </w:rPr>
        <w:t>է</w:t>
      </w:r>
      <w:r w:rsidRPr="00064ADD">
        <w:rPr>
          <w:rFonts w:ascii="GHEA Grapalat" w:hAnsi="GHEA Grapalat"/>
          <w:sz w:val="20"/>
          <w:szCs w:val="20"/>
          <w:lang w:val="es-ES"/>
        </w:rPr>
        <w:t>::</w:t>
      </w:r>
      <w:proofErr w:type="gramEnd"/>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proofErr w:type="spellStart"/>
      <w:r w:rsidRPr="00064ADD">
        <w:rPr>
          <w:rFonts w:ascii="GHEA Grapalat" w:hAnsi="GHEA Grapalat" w:cs="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վեճերը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Երևան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ընդհանուր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իրավասության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պատճառաբանված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երկարաձգվել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տասն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օրով</w:t>
      </w:r>
      <w:proofErr w:type="spellEnd"/>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4EE02E9B" w:rsidR="00096865" w:rsidRPr="00064ADD" w:rsidRDefault="002A5028"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9"/>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0850259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37D1B">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44D2C948" w14:textId="77777777" w:rsidR="00104F1B" w:rsidRDefault="00104F1B" w:rsidP="00960BE9">
      <w:pPr>
        <w:ind w:firstLine="720"/>
        <w:jc w:val="both"/>
        <w:rPr>
          <w:rFonts w:ascii="GHEA Grapalat" w:hAnsi="GHEA Grapalat" w:cs="Sylfaen"/>
          <w:sz w:val="20"/>
          <w:szCs w:val="20"/>
          <w:lang w:val="af-ZA"/>
        </w:rPr>
      </w:pPr>
    </w:p>
    <w:p w14:paraId="6580B309" w14:textId="77777777" w:rsidR="00104F1B" w:rsidRDefault="00104F1B" w:rsidP="00960BE9">
      <w:pPr>
        <w:ind w:firstLine="720"/>
        <w:jc w:val="both"/>
        <w:rPr>
          <w:rFonts w:ascii="GHEA Grapalat" w:hAnsi="GHEA Grapalat" w:cs="Sylfaen"/>
          <w:sz w:val="20"/>
          <w:szCs w:val="20"/>
          <w:lang w:val="af-ZA"/>
        </w:rPr>
      </w:pPr>
    </w:p>
    <w:p w14:paraId="15613EFB" w14:textId="77777777" w:rsidR="00104F1B" w:rsidRPr="00064ADD" w:rsidRDefault="00104F1B" w:rsidP="00960BE9">
      <w:pPr>
        <w:ind w:firstLine="720"/>
        <w:jc w:val="both"/>
        <w:rPr>
          <w:rFonts w:ascii="GHEA Grapalat" w:hAnsi="GHEA Grapalat" w:cs="Sylfaen"/>
          <w:sz w:val="20"/>
          <w:szCs w:val="20"/>
          <w:lang w:val="af-ZA"/>
        </w:rPr>
      </w:pP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30258855" w:rsidR="00B2572B" w:rsidRPr="00064ADD" w:rsidRDefault="00E01355" w:rsidP="00EF3662">
      <w:pPr>
        <w:pStyle w:val="31"/>
        <w:spacing w:line="240" w:lineRule="auto"/>
        <w:jc w:val="right"/>
        <w:rPr>
          <w:rFonts w:ascii="GHEA Grapalat" w:hAnsi="GHEA Grapalat" w:cs="Arial"/>
          <w:b/>
          <w:lang w:val="es-ES"/>
        </w:rPr>
      </w:pPr>
      <w:r>
        <w:rPr>
          <w:rFonts w:ascii="GHEA Grapalat" w:hAnsi="GHEA Grapalat"/>
          <w:b/>
          <w:sz w:val="24"/>
          <w:szCs w:val="24"/>
          <w:lang w:val="af-ZA"/>
        </w:rPr>
        <w:lastRenderedPageBreak/>
        <w:t>ԿԵԱՊ-ԳՀԾՁԲ-ՄԱՔ-26/01</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1DFD471D" w:rsidR="00B2572B" w:rsidRPr="00064ADD" w:rsidRDefault="00037D1B"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գնանաշման</w:t>
      </w:r>
      <w:proofErr w:type="spellEnd"/>
      <w:r>
        <w:rPr>
          <w:rFonts w:ascii="GHEA Grapalat" w:hAnsi="GHEA Grapalat" w:cs="Sylfaen"/>
          <w:b/>
          <w:lang w:val="es-ES"/>
        </w:rPr>
        <w:t xml:space="preserve"> </w:t>
      </w:r>
      <w:proofErr w:type="spellStart"/>
      <w:proofErr w:type="gramStart"/>
      <w:r>
        <w:rPr>
          <w:rFonts w:ascii="GHEA Grapalat" w:hAnsi="GHEA Grapalat" w:cs="Sylfaen"/>
          <w:b/>
          <w:lang w:val="es-ES"/>
        </w:rPr>
        <w:t>հարցման</w:t>
      </w:r>
      <w:proofErr w:type="spellEnd"/>
      <w:r>
        <w:rPr>
          <w:rFonts w:ascii="GHEA Grapalat" w:hAnsi="GHEA Grapalat" w:cs="Sylfaen"/>
          <w:b/>
          <w:lang w:val="es-ES"/>
        </w:rPr>
        <w:t xml:space="preserve"> </w:t>
      </w:r>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roofErr w:type="gram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6C1D708" w:rsidR="00B2572B" w:rsidRPr="00064ADD" w:rsidRDefault="00037D1B"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գնանաշման</w:t>
      </w:r>
      <w:proofErr w:type="spellEnd"/>
      <w:r>
        <w:rPr>
          <w:rFonts w:ascii="GHEA Grapalat" w:hAnsi="GHEA Grapalat" w:cs="Sylfaen"/>
          <w:color w:val="auto"/>
          <w:sz w:val="24"/>
          <w:szCs w:val="24"/>
          <w:lang w:val="es-ES"/>
        </w:rPr>
        <w:t xml:space="preserve"> հարցման</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3B7DA02C"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00104F1B">
        <w:rPr>
          <w:rFonts w:ascii="GHEA Grapalat" w:hAnsi="GHEA Grapalat" w:cs="Sylfaen"/>
          <w:sz w:val="20"/>
          <w:szCs w:val="20"/>
          <w:lang w:val="es-ES"/>
        </w:rPr>
        <w:t xml:space="preserve"> </w:t>
      </w:r>
      <w:r w:rsidR="00E01355">
        <w:rPr>
          <w:rFonts w:ascii="GHEA Grapalat" w:hAnsi="GHEA Grapalat"/>
          <w:lang w:val="es-ES"/>
        </w:rPr>
        <w:t>ԿԵԱՊ-ԳՀԾՁԲ-ՄԱՔ-26/01</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25631324" w:rsidR="00B2572B" w:rsidRPr="00064ADD" w:rsidRDefault="00C56918"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գնանաշման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36640551" w14:textId="77777777" w:rsidR="006C3873" w:rsidRPr="00064ADD" w:rsidRDefault="006C3873" w:rsidP="00975F7E">
      <w:pPr>
        <w:ind w:firstLine="709"/>
        <w:jc w:val="both"/>
        <w:rPr>
          <w:rFonts w:ascii="GHEA Grapalat" w:hAnsi="GHEA Grapalat"/>
          <w:sz w:val="20"/>
          <w:lang w:val="es-ES"/>
        </w:rPr>
      </w:pPr>
      <w:proofErr w:type="spellStart"/>
      <w:r w:rsidRPr="00064ADD">
        <w:rPr>
          <w:rFonts w:ascii="GHEA Grapalat" w:hAnsi="GHEA Grapalat" w:cs="Arial"/>
          <w:sz w:val="20"/>
          <w:szCs w:val="20"/>
          <w:lang w:val="es-ES"/>
        </w:rPr>
        <w:t>Սույնով</w:t>
      </w:r>
      <w:proofErr w:type="spellEnd"/>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հայտարարում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հավաստում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որ</w:t>
      </w:r>
      <w:proofErr w:type="spellEnd"/>
      <w:r w:rsidRPr="00064ADD">
        <w:rPr>
          <w:rFonts w:ascii="GHEA Grapalat" w:hAnsi="GHEA Grapalat" w:cs="Arial"/>
          <w:sz w:val="20"/>
          <w:szCs w:val="20"/>
          <w:lang w:val="es-ES"/>
        </w:rPr>
        <w:t>՝</w:t>
      </w:r>
      <w:r w:rsidRPr="00064ADD">
        <w:rPr>
          <w:rFonts w:ascii="GHEA Grapalat" w:hAnsi="GHEA Grapalat" w:cs="Arial"/>
          <w:lang w:val="hy-AM"/>
        </w:rPr>
        <w:t xml:space="preserve"> </w:t>
      </w:r>
    </w:p>
    <w:p w14:paraId="362CBC0F"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6D3757CC" w14:textId="254A056B"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w:t>
      </w:r>
      <w:proofErr w:type="spellStart"/>
      <w:r w:rsidRPr="00064ADD">
        <w:rPr>
          <w:rFonts w:ascii="GHEA Grapalat" w:hAnsi="GHEA Grapalat" w:cs="Arial"/>
          <w:sz w:val="20"/>
          <w:szCs w:val="20"/>
          <w:lang w:val="es-ES"/>
        </w:rPr>
        <w:t>բավարարում</w:t>
      </w:r>
      <w:proofErr w:type="spellEnd"/>
      <w:r w:rsidRPr="00064ADD">
        <w:rPr>
          <w:rFonts w:ascii="GHEA Grapalat" w:hAnsi="GHEA Grapalat" w:cs="Arial"/>
          <w:sz w:val="20"/>
          <w:szCs w:val="20"/>
          <w:lang w:val="es-ES"/>
        </w:rPr>
        <w:t xml:space="preserve"> է </w:t>
      </w:r>
      <w:r w:rsidR="00E01355">
        <w:rPr>
          <w:rFonts w:ascii="GHEA Grapalat" w:hAnsi="GHEA Grapalat" w:cs="Arial"/>
          <w:b/>
          <w:sz w:val="20"/>
          <w:szCs w:val="20"/>
          <w:lang w:val="es-ES"/>
        </w:rPr>
        <w:t>ԿԵԱՊ-ԳՀԾՁԲ-ՄԱՔ-26/</w:t>
      </w:r>
      <w:proofErr w:type="gramStart"/>
      <w:r w:rsidR="00E01355">
        <w:rPr>
          <w:rFonts w:ascii="GHEA Grapalat" w:hAnsi="GHEA Grapalat" w:cs="Arial"/>
          <w:b/>
          <w:sz w:val="20"/>
          <w:szCs w:val="20"/>
          <w:lang w:val="es-ES"/>
        </w:rPr>
        <w:t>01</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proofErr w:type="gramEnd"/>
      <w:r w:rsidRPr="00064ADD">
        <w:rPr>
          <w:rFonts w:ascii="GHEA Grapalat" w:hAnsi="GHEA Grapalat" w:cs="Arial"/>
          <w:sz w:val="20"/>
          <w:szCs w:val="20"/>
          <w:lang w:val="es-ES"/>
        </w:rPr>
        <w:t xml:space="preserve">  </w:t>
      </w:r>
      <w:proofErr w:type="spellStart"/>
      <w:r w:rsidR="00C56918">
        <w:rPr>
          <w:rFonts w:ascii="GHEA Grapalat" w:hAnsi="GHEA Grapalat" w:cs="Arial"/>
          <w:sz w:val="20"/>
          <w:szCs w:val="20"/>
          <w:lang w:val="es-ES"/>
        </w:rPr>
        <w:t>գնանաշման</w:t>
      </w:r>
      <w:proofErr w:type="spellEnd"/>
      <w:r w:rsidR="00C56918">
        <w:rPr>
          <w:rFonts w:ascii="GHEA Grapalat" w:hAnsi="GHEA Grapalat" w:cs="Arial"/>
          <w:sz w:val="20"/>
          <w:szCs w:val="20"/>
          <w:lang w:val="es-ES"/>
        </w:rPr>
        <w:t xml:space="preserve"> </w:t>
      </w:r>
      <w:proofErr w:type="spellStart"/>
      <w:r w:rsidR="00C56918">
        <w:rPr>
          <w:rFonts w:ascii="GHEA Grapalat" w:hAnsi="GHEA Grapalat" w:cs="Arial"/>
          <w:sz w:val="20"/>
          <w:szCs w:val="20"/>
          <w:lang w:val="es-ES"/>
        </w:rPr>
        <w:t>հարցման</w:t>
      </w:r>
      <w:proofErr w:type="spellEnd"/>
      <w:r w:rsidR="00C56918">
        <w:rPr>
          <w:rFonts w:ascii="GHEA Grapalat" w:hAnsi="GHEA Grapalat" w:cs="Arial"/>
          <w:sz w:val="20"/>
          <w:szCs w:val="20"/>
          <w:lang w:val="es-ES"/>
        </w:rPr>
        <w:t xml:space="preserve"> </w:t>
      </w:r>
      <w:proofErr w:type="spellStart"/>
      <w:r w:rsidR="00C56918">
        <w:rPr>
          <w:rFonts w:ascii="GHEA Grapalat" w:hAnsi="GHEA Grapalat" w:cs="Arial"/>
          <w:sz w:val="20"/>
          <w:szCs w:val="20"/>
          <w:lang w:val="es-ES"/>
        </w:rPr>
        <w:t>ընթացակարգի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իրավունքի</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պահանջներին</w:t>
      </w:r>
      <w:proofErr w:type="spellEnd"/>
      <w:r w:rsidRPr="00064ADD">
        <w:rPr>
          <w:rFonts w:ascii="GHEA Grapalat" w:hAnsi="GHEA Grapalat" w:cs="Arial"/>
          <w:sz w:val="20"/>
          <w:szCs w:val="20"/>
          <w:lang w:val="es-ES"/>
        </w:rPr>
        <w:t xml:space="preserve"> </w:t>
      </w:r>
      <w:r w:rsidR="00EB07BB" w:rsidRPr="00064ADD">
        <w:rPr>
          <w:rFonts w:ascii="GHEA Grapalat" w:hAnsi="GHEA Grapalat" w:cs="Arial"/>
          <w:sz w:val="20"/>
          <w:szCs w:val="20"/>
          <w:lang w:val="hy-AM"/>
        </w:rPr>
        <w:t xml:space="preserve"> և</w:t>
      </w:r>
      <w:proofErr w:type="gramEnd"/>
      <w:r w:rsidR="00EB07BB" w:rsidRPr="00064ADD">
        <w:rPr>
          <w:rFonts w:ascii="GHEA Grapalat" w:hAnsi="GHEA Grapalat" w:cs="Arial"/>
          <w:sz w:val="20"/>
          <w:szCs w:val="20"/>
          <w:lang w:val="hy-AM"/>
        </w:rPr>
        <w:t xml:space="preserve">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w:t>
      </w:r>
      <w:proofErr w:type="gramStart"/>
      <w:r w:rsidR="00EB07BB" w:rsidRPr="00064ADD">
        <w:rPr>
          <w:rFonts w:ascii="GHEA Grapalat" w:hAnsi="GHEA Grapalat" w:cs="Sylfaen"/>
          <w:sz w:val="20"/>
          <w:lang w:val="hy-AM"/>
        </w:rPr>
        <w:t>դեպքում,  հրավերով</w:t>
      </w:r>
      <w:proofErr w:type="gramEnd"/>
      <w:r w:rsidR="00EB07BB" w:rsidRPr="00064ADD">
        <w:rPr>
          <w:rFonts w:ascii="GHEA Grapalat" w:hAnsi="GHEA Grapalat" w:cs="Sylfaen"/>
          <w:sz w:val="20"/>
          <w:lang w:val="hy-AM"/>
        </w:rPr>
        <w:t xml:space="preserve">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10"/>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7F3030D4" w14:textId="61EACDDD"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01355">
        <w:rPr>
          <w:rFonts w:ascii="GHEA Grapalat" w:hAnsi="GHEA Grapalat"/>
          <w:b/>
          <w:lang w:val="es-ES"/>
        </w:rPr>
        <w:t>ԿԵԱՊ-ԳՀԾՁԲ-ՄԱՔ-26/01</w:t>
      </w:r>
      <w:r w:rsidR="006C3873" w:rsidRPr="00064ADD">
        <w:rPr>
          <w:rFonts w:ascii="GHEA Grapalat" w:hAnsi="GHEA Grapalat" w:cs="Sylfaen"/>
          <w:sz w:val="22"/>
          <w:szCs w:val="22"/>
          <w:lang w:val="hy-AM"/>
        </w:rPr>
        <w:t xml:space="preserve">  </w:t>
      </w:r>
      <w:proofErr w:type="spellStart"/>
      <w:r w:rsidR="006C3873" w:rsidRPr="00064ADD">
        <w:rPr>
          <w:rFonts w:ascii="GHEA Grapalat" w:hAnsi="GHEA Grapalat" w:cs="Arial"/>
          <w:sz w:val="20"/>
          <w:szCs w:val="20"/>
          <w:lang w:val="es-ES"/>
        </w:rPr>
        <w:t>ծածկագրով</w:t>
      </w:r>
      <w:proofErr w:type="spellEnd"/>
      <w:r w:rsidR="006C3873" w:rsidRPr="00064ADD">
        <w:rPr>
          <w:rFonts w:ascii="GHEA Grapalat" w:hAnsi="GHEA Grapalat" w:cs="Arial"/>
          <w:sz w:val="20"/>
          <w:szCs w:val="20"/>
          <w:lang w:val="es-ES"/>
        </w:rPr>
        <w:t xml:space="preserve"> </w:t>
      </w:r>
      <w:proofErr w:type="spellStart"/>
      <w:r w:rsidR="00C56918">
        <w:rPr>
          <w:rFonts w:ascii="GHEA Grapalat" w:hAnsi="GHEA Grapalat" w:cs="Arial"/>
          <w:sz w:val="20"/>
          <w:szCs w:val="20"/>
          <w:lang w:val="es-ES"/>
        </w:rPr>
        <w:t>գնանաշման</w:t>
      </w:r>
      <w:proofErr w:type="spellEnd"/>
      <w:r w:rsidR="00C56918">
        <w:rPr>
          <w:rFonts w:ascii="GHEA Grapalat" w:hAnsi="GHEA Grapalat" w:cs="Arial"/>
          <w:sz w:val="20"/>
          <w:szCs w:val="20"/>
          <w:lang w:val="es-ES"/>
        </w:rPr>
        <w:t xml:space="preserve"> </w:t>
      </w:r>
      <w:proofErr w:type="spellStart"/>
      <w:r w:rsidR="00C56918">
        <w:rPr>
          <w:rFonts w:ascii="GHEA Grapalat" w:hAnsi="GHEA Grapalat" w:cs="Arial"/>
          <w:sz w:val="20"/>
          <w:szCs w:val="20"/>
          <w:lang w:val="es-ES"/>
        </w:rPr>
        <w:t>հարցման</w:t>
      </w:r>
      <w:proofErr w:type="spellEnd"/>
      <w:r w:rsidR="00C56918">
        <w:rPr>
          <w:rFonts w:ascii="GHEA Grapalat" w:hAnsi="GHEA Grapalat" w:cs="Arial"/>
          <w:sz w:val="20"/>
          <w:szCs w:val="20"/>
          <w:lang w:val="es-ES"/>
        </w:rPr>
        <w:t xml:space="preserve"> </w:t>
      </w:r>
      <w:proofErr w:type="spellStart"/>
      <w:r w:rsidR="00C56918">
        <w:rPr>
          <w:rFonts w:ascii="GHEA Grapalat" w:hAnsi="GHEA Grapalat" w:cs="Arial"/>
          <w:sz w:val="20"/>
          <w:szCs w:val="20"/>
          <w:lang w:val="es-ES"/>
        </w:rPr>
        <w:t>ընթացակարգի</w:t>
      </w:r>
      <w:r w:rsidR="006C3873" w:rsidRPr="00064ADD">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11"/>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BCCE458" w:rsidR="00B2572B" w:rsidRPr="00064ADD" w:rsidRDefault="00E01355" w:rsidP="00EF3662">
      <w:pPr>
        <w:pStyle w:val="31"/>
        <w:spacing w:line="240" w:lineRule="auto"/>
        <w:jc w:val="right"/>
        <w:rPr>
          <w:rFonts w:ascii="GHEA Grapalat" w:hAnsi="GHEA Grapalat" w:cs="Arial"/>
          <w:b/>
          <w:lang w:val="hy-AM"/>
        </w:rPr>
      </w:pPr>
      <w:r>
        <w:rPr>
          <w:rFonts w:ascii="GHEA Grapalat" w:hAnsi="GHEA Grapalat"/>
          <w:b/>
          <w:sz w:val="24"/>
          <w:szCs w:val="24"/>
          <w:lang w:val="hy-AM"/>
        </w:rPr>
        <w:t>ԿԵԱՊ-ԳՀԾՁԲ-ՄԱՔ-26/01</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2154A809" w:rsidR="00B2572B" w:rsidRPr="00064ADD" w:rsidRDefault="00C56918"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գնանաշման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3259F"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B2EDAA0"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E01355">
        <w:rPr>
          <w:rFonts w:ascii="GHEA Grapalat" w:hAnsi="GHEA Grapalat" w:cs="Arial"/>
          <w:sz w:val="20"/>
          <w:szCs w:val="20"/>
          <w:lang w:val="es-ES"/>
        </w:rPr>
        <w:t>ԿԵԱՊ-ԳՀԾՁԲ-ՄԱՔ-26/01</w:t>
      </w:r>
      <w:r w:rsidR="00104F1B" w:rsidRPr="00104F1B">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037D1B">
        <w:rPr>
          <w:rFonts w:ascii="GHEA Grapalat" w:hAnsi="GHEA Grapalat" w:cs="Arial"/>
          <w:sz w:val="20"/>
          <w:szCs w:val="20"/>
          <w:lang w:val="es-ES"/>
        </w:rPr>
        <w:t>գնանաշման</w:t>
      </w:r>
      <w:proofErr w:type="spellEnd"/>
      <w:r w:rsidR="00037D1B">
        <w:rPr>
          <w:rFonts w:ascii="GHEA Grapalat" w:hAnsi="GHEA Grapalat" w:cs="Arial"/>
          <w:sz w:val="20"/>
          <w:szCs w:val="20"/>
          <w:lang w:val="es-ES"/>
        </w:rPr>
        <w:t xml:space="preserve"> </w:t>
      </w:r>
      <w:proofErr w:type="spellStart"/>
      <w:r w:rsidR="00037D1B">
        <w:rPr>
          <w:rFonts w:ascii="GHEA Grapalat" w:hAnsi="GHEA Grapalat" w:cs="Arial"/>
          <w:sz w:val="20"/>
          <w:szCs w:val="20"/>
          <w:lang w:val="es-ES"/>
        </w:rPr>
        <w:t>հարցման</w:t>
      </w:r>
      <w:proofErr w:type="spellEnd"/>
      <w:r w:rsidR="00037D1B">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01355"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135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12"/>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749D6950"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57097F29" w:rsidR="007862B1" w:rsidRPr="00064ADD" w:rsidRDefault="00E01355" w:rsidP="007862B1">
      <w:pPr>
        <w:pStyle w:val="31"/>
        <w:spacing w:line="240" w:lineRule="auto"/>
        <w:jc w:val="right"/>
        <w:rPr>
          <w:rFonts w:ascii="GHEA Grapalat" w:hAnsi="GHEA Grapalat" w:cs="Arial"/>
          <w:b/>
          <w:lang w:val="hy-AM"/>
        </w:rPr>
      </w:pPr>
      <w:r>
        <w:rPr>
          <w:rFonts w:ascii="GHEA Grapalat" w:hAnsi="GHEA Grapalat"/>
          <w:b/>
          <w:sz w:val="24"/>
          <w:szCs w:val="24"/>
          <w:lang w:val="hy-AM"/>
        </w:rPr>
        <w:t>ԿԵԱՊ-ԳՀԾՁԲ-ՄԱՔ-26/01</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413A5FD8" w:rsidR="007862B1" w:rsidRPr="00064ADD" w:rsidRDefault="00C56918"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 ընթացակարգի</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04F1B"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1F1ABB7D"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9</w:t>
            </w:r>
            <w:r w:rsidRPr="0004740A">
              <w:rPr>
                <w:rFonts w:ascii="GHEA Grapalat" w:hAnsi="GHEA Grapalat" w:cs="Sylfaen"/>
                <w:sz w:val="20"/>
                <w:szCs w:val="20"/>
              </w:rPr>
              <w:t xml:space="preserve">. </w:t>
            </w:r>
            <w:proofErr w:type="gramStart"/>
            <w:r w:rsidRPr="0004740A">
              <w:rPr>
                <w:rFonts w:ascii="GHEA Grapalat" w:hAnsi="GHEA Grapalat" w:cs="Sylfaen"/>
                <w:sz w:val="20"/>
                <w:szCs w:val="20"/>
              </w:rPr>
              <w:t>Շահառու</w:t>
            </w:r>
            <w:r w:rsidRPr="0004740A">
              <w:rPr>
                <w:rFonts w:ascii="GHEA Grapalat" w:hAnsi="GHEA Grapalat" w:cs="Sylfaen"/>
                <w:sz w:val="20"/>
                <w:szCs w:val="20"/>
                <w:lang w:val="hy-AM"/>
              </w:rPr>
              <w:t>ի  անվանումը</w:t>
            </w:r>
            <w:proofErr w:type="gramEnd"/>
            <w:r w:rsidRPr="0004740A">
              <w:rPr>
                <w:rFonts w:ascii="GHEA Grapalat" w:hAnsi="GHEA Grapalat" w:cs="Sylfaen"/>
                <w:sz w:val="20"/>
                <w:szCs w:val="20"/>
              </w:rPr>
              <w:t>,</w:t>
            </w:r>
            <w:r w:rsidRPr="0004740A">
              <w:rPr>
                <w:rFonts w:ascii="GHEA Grapalat" w:hAnsi="GHEA Grapalat" w:cs="Sylfaen"/>
                <w:sz w:val="20"/>
                <w:szCs w:val="20"/>
                <w:lang w:val="hy-AM"/>
              </w:rPr>
              <w:t xml:space="preserve"> կամ անուն ազգանուն </w:t>
            </w:r>
            <w:proofErr w:type="gramStart"/>
            <w:r w:rsidRPr="0004740A">
              <w:rPr>
                <w:rFonts w:ascii="GHEA Grapalat" w:hAnsi="GHEA Grapalat" w:cs="Arial"/>
                <w:sz w:val="20"/>
                <w:szCs w:val="20"/>
              </w:rPr>
              <w:t xml:space="preserve">`  </w:t>
            </w:r>
            <w:r w:rsidR="00C613C7">
              <w:rPr>
                <w:rFonts w:ascii="GHEA Grapalat" w:hAnsi="GHEA Grapalat" w:cs="Arial"/>
                <w:sz w:val="20"/>
                <w:szCs w:val="20"/>
              </w:rPr>
              <w:t>&lt;</w:t>
            </w:r>
            <w:proofErr w:type="gramEnd"/>
            <w:r w:rsidR="00C613C7">
              <w:rPr>
                <w:rFonts w:ascii="GHEA Grapalat" w:hAnsi="GHEA Grapalat" w:cs="Arial"/>
                <w:sz w:val="20"/>
                <w:szCs w:val="20"/>
              </w:rPr>
              <w:t>&lt;</w:t>
            </w:r>
            <w:proofErr w:type="spellStart"/>
            <w:r w:rsidR="00C613C7">
              <w:rPr>
                <w:rFonts w:ascii="GHEA Grapalat" w:hAnsi="GHEA Grapalat" w:cs="Arial"/>
                <w:sz w:val="20"/>
                <w:szCs w:val="20"/>
              </w:rPr>
              <w:t>Կառլեն</w:t>
            </w:r>
            <w:proofErr w:type="spellEnd"/>
            <w:r w:rsidR="00C613C7">
              <w:rPr>
                <w:rFonts w:ascii="GHEA Grapalat" w:hAnsi="GHEA Grapalat" w:cs="Arial"/>
                <w:sz w:val="20"/>
                <w:szCs w:val="20"/>
              </w:rPr>
              <w:t xml:space="preserve"> </w:t>
            </w:r>
            <w:proofErr w:type="spellStart"/>
            <w:r w:rsidR="00C613C7">
              <w:rPr>
                <w:rFonts w:ascii="GHEA Grapalat" w:hAnsi="GHEA Grapalat" w:cs="Arial"/>
                <w:sz w:val="20"/>
                <w:szCs w:val="20"/>
              </w:rPr>
              <w:t>Եսայանի</w:t>
            </w:r>
            <w:proofErr w:type="spellEnd"/>
            <w:r w:rsidR="00C613C7">
              <w:rPr>
                <w:rFonts w:ascii="GHEA Grapalat" w:hAnsi="GHEA Grapalat" w:cs="Arial"/>
                <w:sz w:val="20"/>
                <w:szCs w:val="20"/>
              </w:rPr>
              <w:t xml:space="preserve"> </w:t>
            </w:r>
            <w:proofErr w:type="spellStart"/>
            <w:r w:rsidR="00C613C7">
              <w:rPr>
                <w:rFonts w:ascii="GHEA Grapalat" w:hAnsi="GHEA Grapalat" w:cs="Arial"/>
                <w:sz w:val="20"/>
                <w:szCs w:val="20"/>
              </w:rPr>
              <w:t>անվան</w:t>
            </w:r>
            <w:proofErr w:type="spellEnd"/>
            <w:r w:rsidR="00C613C7">
              <w:rPr>
                <w:rFonts w:ascii="GHEA Grapalat" w:hAnsi="GHEA Grapalat" w:cs="Arial"/>
                <w:sz w:val="20"/>
                <w:szCs w:val="20"/>
              </w:rPr>
              <w:t xml:space="preserve"> </w:t>
            </w:r>
            <w:proofErr w:type="spellStart"/>
            <w:r w:rsidR="00C613C7">
              <w:rPr>
                <w:rFonts w:ascii="GHEA Grapalat" w:hAnsi="GHEA Grapalat" w:cs="Arial"/>
                <w:sz w:val="20"/>
                <w:szCs w:val="20"/>
              </w:rPr>
              <w:t>պոլիկլինիկա</w:t>
            </w:r>
            <w:proofErr w:type="spellEnd"/>
            <w:r w:rsidR="00C613C7">
              <w:rPr>
                <w:rFonts w:ascii="GHEA Grapalat" w:hAnsi="GHEA Grapalat" w:cs="Arial"/>
                <w:sz w:val="20"/>
                <w:szCs w:val="20"/>
              </w:rPr>
              <w:t>&gt;&gt; ՓԲԸ</w:t>
            </w:r>
          </w:p>
        </w:tc>
      </w:tr>
      <w:tr w:rsidR="00104F1B"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F6103DA" w:rsidR="00104F1B" w:rsidRPr="00064ADD" w:rsidRDefault="00104F1B" w:rsidP="00104F1B">
            <w:pPr>
              <w:rPr>
                <w:rFonts w:ascii="GHEA Grapalat" w:hAnsi="GHEA Grapalat" w:cs="Sylfaen"/>
                <w:sz w:val="20"/>
                <w:szCs w:val="20"/>
                <w:lang w:val="ru-RU"/>
              </w:rPr>
            </w:pPr>
            <w:r w:rsidRPr="0004740A">
              <w:rPr>
                <w:rFonts w:ascii="GHEA Grapalat" w:hAnsi="GHEA Grapalat" w:cs="Sylfaen"/>
                <w:sz w:val="20"/>
                <w:szCs w:val="20"/>
                <w:lang w:val="ru-RU"/>
              </w:rPr>
              <w:t xml:space="preserve">10. </w:t>
            </w:r>
            <w:r w:rsidRPr="0004740A">
              <w:rPr>
                <w:rFonts w:ascii="GHEA Grapalat" w:hAnsi="GHEA Grapalat" w:cs="Sylfaen"/>
                <w:sz w:val="20"/>
                <w:szCs w:val="20"/>
              </w:rPr>
              <w:t xml:space="preserve"> </w:t>
            </w:r>
            <w:proofErr w:type="spellStart"/>
            <w:proofErr w:type="gramStart"/>
            <w:r w:rsidRPr="0004740A">
              <w:rPr>
                <w:rFonts w:ascii="GHEA Grapalat" w:hAnsi="GHEA Grapalat" w:cs="Sylfaen"/>
                <w:sz w:val="20"/>
                <w:szCs w:val="20"/>
              </w:rPr>
              <w:t>Շահառուի</w:t>
            </w:r>
            <w:proofErr w:type="spellEnd"/>
            <w:r w:rsidRPr="0004740A">
              <w:rPr>
                <w:rFonts w:ascii="GHEA Grapalat" w:hAnsi="GHEA Grapalat" w:cs="Arial"/>
                <w:sz w:val="20"/>
                <w:szCs w:val="20"/>
              </w:rPr>
              <w:t xml:space="preserve"> </w:t>
            </w:r>
            <w:r w:rsidRPr="0004740A">
              <w:rPr>
                <w:rFonts w:ascii="GHEA Grapalat" w:hAnsi="GHEA Grapalat" w:cs="Sylfaen"/>
                <w:sz w:val="20"/>
                <w:szCs w:val="20"/>
              </w:rPr>
              <w:t xml:space="preserve"> ՀԾՀ</w:t>
            </w:r>
            <w:proofErr w:type="gramEnd"/>
            <w:r w:rsidRPr="0004740A">
              <w:rPr>
                <w:rFonts w:ascii="GHEA Grapalat" w:hAnsi="GHEA Grapalat" w:cs="Sylfaen"/>
                <w:sz w:val="20"/>
                <w:szCs w:val="20"/>
                <w:lang w:val="ru-RU"/>
              </w:rPr>
              <w:t xml:space="preserve"> (</w:t>
            </w:r>
            <w:r w:rsidRPr="0004740A">
              <w:rPr>
                <w:rFonts w:ascii="GHEA Grapalat" w:hAnsi="GHEA Grapalat" w:cs="Sylfaen"/>
                <w:sz w:val="20"/>
                <w:szCs w:val="20"/>
                <w:lang w:val="hy-AM"/>
              </w:rPr>
              <w:t>չի լրացվում</w:t>
            </w:r>
            <w:r w:rsidRPr="0004740A">
              <w:rPr>
                <w:rFonts w:ascii="GHEA Grapalat" w:hAnsi="GHEA Grapalat" w:cs="Sylfaen"/>
                <w:sz w:val="20"/>
                <w:szCs w:val="20"/>
                <w:lang w:val="ru-RU"/>
              </w:rPr>
              <w:t>)</w:t>
            </w:r>
          </w:p>
        </w:tc>
      </w:tr>
      <w:tr w:rsidR="00104F1B"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03E42FA"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11</w:t>
            </w:r>
            <w:r w:rsidRPr="0004740A">
              <w:rPr>
                <w:rFonts w:ascii="GHEA Grapalat" w:hAnsi="GHEA Grapalat" w:cs="Sylfaen"/>
                <w:sz w:val="20"/>
                <w:szCs w:val="20"/>
              </w:rPr>
              <w:t xml:space="preserve">. </w:t>
            </w:r>
            <w:proofErr w:type="spellStart"/>
            <w:r w:rsidRPr="0004740A">
              <w:rPr>
                <w:rFonts w:ascii="GHEA Grapalat" w:hAnsi="GHEA Grapalat" w:cs="Sylfaen"/>
                <w:sz w:val="20"/>
                <w:szCs w:val="20"/>
              </w:rPr>
              <w:t>Շահառուի</w:t>
            </w:r>
            <w:proofErr w:type="spellEnd"/>
            <w:r w:rsidRPr="0004740A">
              <w:rPr>
                <w:rFonts w:ascii="GHEA Grapalat" w:hAnsi="GHEA Grapalat" w:cs="Arial"/>
                <w:sz w:val="20"/>
                <w:szCs w:val="20"/>
              </w:rPr>
              <w:t xml:space="preserve"> </w:t>
            </w:r>
            <w:r w:rsidRPr="0004740A">
              <w:rPr>
                <w:rFonts w:ascii="GHEA Grapalat" w:hAnsi="GHEA Grapalat" w:cs="Sylfaen"/>
                <w:sz w:val="20"/>
                <w:szCs w:val="20"/>
              </w:rPr>
              <w:t>ՀՎՀՀ</w:t>
            </w:r>
            <w:proofErr w:type="gramStart"/>
            <w:r w:rsidRPr="0004740A">
              <w:rPr>
                <w:rFonts w:ascii="GHEA Grapalat" w:hAnsi="GHEA Grapalat" w:cs="Arial"/>
                <w:sz w:val="20"/>
                <w:szCs w:val="20"/>
              </w:rPr>
              <w:t xml:space="preserve">` </w:t>
            </w:r>
            <w:r w:rsidRPr="0004740A">
              <w:rPr>
                <w:rFonts w:ascii="GHEA Grapalat" w:hAnsi="GHEA Grapalat" w:cs="Arial"/>
                <w:color w:val="000000"/>
                <w:sz w:val="20"/>
                <w:szCs w:val="20"/>
                <w:lang w:val="es-ES"/>
              </w:rPr>
              <w:t xml:space="preserve"> 02508003</w:t>
            </w:r>
            <w:proofErr w:type="gramEnd"/>
            <w:r w:rsidRPr="0004740A">
              <w:rPr>
                <w:rFonts w:ascii="GHEA Grapalat" w:hAnsi="GHEA Grapalat" w:cs="Arial"/>
                <w:color w:val="000000"/>
                <w:sz w:val="20"/>
                <w:szCs w:val="20"/>
                <w:lang w:val="es-ES"/>
              </w:rPr>
              <w:t xml:space="preserve">  </w:t>
            </w:r>
          </w:p>
        </w:tc>
      </w:tr>
      <w:tr w:rsidR="002A5028"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69DC63A" w:rsidR="002A5028" w:rsidRPr="00064ADD" w:rsidRDefault="002A5028" w:rsidP="002A5028">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w:t>
            </w:r>
            <w:proofErr w:type="spellStart"/>
            <w:proofErr w:type="gramStart"/>
            <w:r w:rsidRPr="00AE2768">
              <w:rPr>
                <w:rFonts w:ascii="GHEA Grapalat" w:hAnsi="GHEA Grapalat" w:cs="Sylfaen"/>
                <w:sz w:val="20"/>
                <w:szCs w:val="20"/>
              </w:rPr>
              <w:t>Շահառուի</w:t>
            </w:r>
            <w:proofErr w:type="spellEnd"/>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w:t>
            </w:r>
            <w:proofErr w:type="gramEnd"/>
            <w:r w:rsidRPr="00AE2768">
              <w:rPr>
                <w:rFonts w:ascii="GHEA Grapalat" w:hAnsi="GHEA Grapalat" w:cs="Sylfaen"/>
                <w:sz w:val="20"/>
                <w:szCs w:val="20"/>
                <w:lang w:val="hy-AM"/>
              </w:rPr>
              <w:t xml:space="preserve"> Ֆինանսական կազմակերպություն</w:t>
            </w:r>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բանկ</w:t>
            </w:r>
            <w:proofErr w:type="spellEnd"/>
            <w:r>
              <w:rPr>
                <w:rFonts w:ascii="GHEA Grapalat" w:hAnsi="GHEA Grapalat" w:cs="Sylfaen"/>
                <w:sz w:val="20"/>
                <w:szCs w:val="20"/>
              </w:rPr>
              <w:t>&lt;&lt;</w:t>
            </w:r>
            <w:proofErr w:type="spellStart"/>
            <w:r>
              <w:rPr>
                <w:rFonts w:ascii="GHEA Grapalat" w:hAnsi="GHEA Grapalat" w:cs="Sylfaen"/>
                <w:sz w:val="20"/>
                <w:szCs w:val="20"/>
              </w:rPr>
              <w:t>Հայէկոնոմբանկ</w:t>
            </w:r>
            <w:proofErr w:type="spellEnd"/>
            <w:r>
              <w:rPr>
                <w:rFonts w:ascii="GHEA Grapalat" w:hAnsi="GHEA Grapalat" w:cs="Sylfaen"/>
                <w:sz w:val="20"/>
                <w:szCs w:val="20"/>
              </w:rPr>
              <w:t xml:space="preserve">&gt;&gt; </w:t>
            </w:r>
            <w:proofErr w:type="spellStart"/>
            <w:r>
              <w:rPr>
                <w:rFonts w:ascii="GHEA Grapalat" w:hAnsi="GHEA Grapalat" w:cs="Sylfaen"/>
                <w:sz w:val="20"/>
                <w:szCs w:val="20"/>
              </w:rPr>
              <w:t>Զեյթուն</w:t>
            </w:r>
            <w:proofErr w:type="spellEnd"/>
            <w:r>
              <w:rPr>
                <w:rFonts w:ascii="GHEA Grapalat" w:hAnsi="GHEA Grapalat" w:cs="Sylfaen"/>
                <w:sz w:val="20"/>
                <w:szCs w:val="20"/>
              </w:rPr>
              <w:t xml:space="preserve"> </w:t>
            </w:r>
            <w:proofErr w:type="spellStart"/>
            <w:proofErr w:type="gramStart"/>
            <w:r>
              <w:rPr>
                <w:rFonts w:ascii="GHEA Grapalat" w:hAnsi="GHEA Grapalat" w:cs="Sylfaen"/>
                <w:sz w:val="20"/>
                <w:szCs w:val="20"/>
              </w:rPr>
              <w:t>մ,ճ</w:t>
            </w:r>
            <w:proofErr w:type="spellEnd"/>
            <w:proofErr w:type="gramEnd"/>
          </w:p>
        </w:tc>
      </w:tr>
      <w:tr w:rsidR="002A5028"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765C42C" w:rsidR="002A5028" w:rsidRPr="00064ADD" w:rsidRDefault="002A5028" w:rsidP="002A5028">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w:t>
            </w:r>
            <w:proofErr w:type="spellStart"/>
            <w:r w:rsidRPr="00AE2768">
              <w:rPr>
                <w:rFonts w:ascii="GHEA Grapalat" w:hAnsi="GHEA Grapalat" w:cs="Sylfaen"/>
                <w:sz w:val="20"/>
                <w:szCs w:val="20"/>
              </w:rPr>
              <w:t>Շահառուի</w:t>
            </w:r>
            <w:proofErr w:type="spellEnd"/>
            <w:r w:rsidRPr="00AE2768">
              <w:rPr>
                <w:rFonts w:ascii="GHEA Grapalat" w:hAnsi="GHEA Grapalat" w:cs="Arial"/>
                <w:sz w:val="20"/>
                <w:szCs w:val="20"/>
              </w:rPr>
              <w:t xml:space="preserve"> </w:t>
            </w:r>
            <w:proofErr w:type="spellStart"/>
            <w:r w:rsidRPr="00AE2768">
              <w:rPr>
                <w:rFonts w:ascii="GHEA Grapalat" w:hAnsi="GHEA Grapalat" w:cs="Sylfaen"/>
                <w:sz w:val="20"/>
                <w:szCs w:val="20"/>
              </w:rPr>
              <w:t>հաշվի</w:t>
            </w:r>
            <w:proofErr w:type="spellEnd"/>
            <w:r w:rsidRPr="00AE2768">
              <w:rPr>
                <w:rFonts w:ascii="GHEA Grapalat" w:hAnsi="GHEA Grapalat" w:cs="Arial"/>
                <w:sz w:val="20"/>
                <w:szCs w:val="20"/>
              </w:rPr>
              <w:t xml:space="preserve"> </w:t>
            </w:r>
            <w:proofErr w:type="spellStart"/>
            <w:r w:rsidRPr="00AE2768">
              <w:rPr>
                <w:rFonts w:ascii="GHEA Grapalat" w:hAnsi="GHEA Grapalat" w:cs="Sylfaen"/>
                <w:sz w:val="20"/>
                <w:szCs w:val="20"/>
              </w:rPr>
              <w:t>համարը</w:t>
            </w:r>
            <w:proofErr w:type="spellEnd"/>
            <w:r w:rsidRPr="00AE2768">
              <w:rPr>
                <w:rFonts w:ascii="GHEA Grapalat" w:hAnsi="GHEA Grapalat" w:cs="Arial"/>
                <w:sz w:val="20"/>
                <w:szCs w:val="20"/>
              </w:rPr>
              <w:t xml:space="preserve"> (</w:t>
            </w:r>
            <w:proofErr w:type="spellStart"/>
            <w:proofErr w:type="gramStart"/>
            <w:r w:rsidRPr="00AE2768">
              <w:rPr>
                <w:rFonts w:ascii="GHEA Grapalat" w:hAnsi="GHEA Grapalat" w:cs="Sylfaen"/>
                <w:sz w:val="20"/>
                <w:szCs w:val="20"/>
              </w:rPr>
              <w:t>հշ</w:t>
            </w:r>
            <w:r w:rsidRPr="00AE2768">
              <w:rPr>
                <w:rFonts w:ascii="GHEA Grapalat" w:hAnsi="GHEA Grapalat" w:cs="Arial"/>
                <w:sz w:val="20"/>
                <w:szCs w:val="20"/>
              </w:rPr>
              <w:t>.N</w:t>
            </w:r>
            <w:proofErr w:type="spellEnd"/>
            <w:proofErr w:type="gramEnd"/>
            <w:r w:rsidRPr="00AE2768">
              <w:rPr>
                <w:rFonts w:ascii="GHEA Grapalat" w:hAnsi="GHEA Grapalat" w:cs="Arial"/>
                <w:sz w:val="20"/>
                <w:szCs w:val="20"/>
              </w:rPr>
              <w:t>)</w:t>
            </w:r>
            <w:r>
              <w:rPr>
                <w:rFonts w:ascii="GHEA Grapalat" w:hAnsi="GHEA Grapalat" w:cs="Arial"/>
                <w:sz w:val="20"/>
                <w:szCs w:val="20"/>
              </w:rPr>
              <w:t xml:space="preserve"> 163518008368</w:t>
            </w:r>
          </w:p>
        </w:tc>
      </w:tr>
      <w:tr w:rsidR="002A5028"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956B520" w:rsidR="002A5028" w:rsidRPr="00064ADD" w:rsidRDefault="002A5028" w:rsidP="002A5028">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proofErr w:type="gramEnd"/>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w:t>
            </w:r>
            <w:proofErr w:type="gramStart"/>
            <w:r w:rsidRPr="00064ADD">
              <w:rPr>
                <w:rFonts w:ascii="GHEA Grapalat" w:hAnsi="GHEA Grapalat" w:cs="Arial"/>
                <w:sz w:val="20"/>
                <w:szCs w:val="20"/>
                <w:lang w:val="hy-AM"/>
              </w:rPr>
              <w:t>է  գանձումը</w:t>
            </w:r>
            <w:proofErr w:type="gramEnd"/>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E01355"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E01355"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E01355"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E01355"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E01355"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3BA0852" w14:textId="379B7977" w:rsidR="00091EBC" w:rsidRPr="00064ADD" w:rsidRDefault="00631658" w:rsidP="00104F1B">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104F1B" w:rsidRPr="00064ADD">
        <w:rPr>
          <w:rFonts w:ascii="GHEA Grapalat" w:hAnsi="GHEA Grapalat" w:cs="Arial"/>
          <w:b/>
          <w:lang w:val="hy-AM"/>
        </w:rPr>
        <w:lastRenderedPageBreak/>
        <w:t xml:space="preserve"> </w:t>
      </w:r>
    </w:p>
    <w:p w14:paraId="22DE0C0B" w14:textId="77777777" w:rsidR="00091EBC" w:rsidRPr="00064ADD" w:rsidRDefault="00091EBC"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FF1D8D3" w:rsidR="00631658" w:rsidRPr="00064ADD" w:rsidRDefault="00E01355" w:rsidP="00631658">
      <w:pPr>
        <w:pStyle w:val="31"/>
        <w:spacing w:line="240" w:lineRule="auto"/>
        <w:jc w:val="right"/>
        <w:rPr>
          <w:rFonts w:ascii="GHEA Grapalat" w:hAnsi="GHEA Grapalat" w:cs="Sylfaen"/>
          <w:b/>
          <w:lang w:val="hy-AM"/>
        </w:rPr>
      </w:pPr>
      <w:r>
        <w:rPr>
          <w:rFonts w:ascii="GHEA Grapalat" w:hAnsi="GHEA Grapalat" w:cs="Sylfaen"/>
          <w:b/>
          <w:lang w:val="hy-AM"/>
        </w:rPr>
        <w:t>ԿԵԱՊ-ԳՀԾՁԲ-ՄԱՔ-26/01</w:t>
      </w:r>
      <w:r w:rsidR="00631658" w:rsidRPr="00064ADD">
        <w:rPr>
          <w:rFonts w:ascii="GHEA Grapalat" w:hAnsi="GHEA Grapalat" w:cs="Sylfaen"/>
          <w:b/>
          <w:lang w:val="hy-AM"/>
        </w:rPr>
        <w:t xml:space="preserve">  ծածկագրով</w:t>
      </w:r>
    </w:p>
    <w:p w14:paraId="31045CC5" w14:textId="0EE945C5" w:rsidR="00631658" w:rsidRPr="00064ADD" w:rsidRDefault="00C56918"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 ընթացակարգի</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էլեկտրոնային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թվային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ստորագրությամբ</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հաստատված</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լինելու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դեպքում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դրանք</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են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ներկայացվում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էլեկտրոնային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կրիչներով</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ինչպես</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նաև</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դրանցից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արտատպված</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թղթային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տարբերակներով</w:t>
      </w:r>
      <w:proofErr w:type="spellEnd"/>
      <w:r w:rsidRPr="00064ADD">
        <w:rPr>
          <w:rFonts w:ascii="GHEA Grapalat" w:hAnsi="GHEA Grapalat" w:cs="GHEA Grapalat"/>
          <w:sz w:val="20"/>
          <w:szCs w:val="20"/>
          <w:lang w:val="pt-BR"/>
        </w:rPr>
        <w:t>:</w:t>
      </w:r>
    </w:p>
    <w:p w14:paraId="5FE96E01"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04F1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F4F843C"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9</w:t>
            </w:r>
            <w:r w:rsidRPr="0004740A">
              <w:rPr>
                <w:rFonts w:ascii="GHEA Grapalat" w:hAnsi="GHEA Grapalat" w:cs="Sylfaen"/>
                <w:sz w:val="20"/>
                <w:szCs w:val="20"/>
              </w:rPr>
              <w:t xml:space="preserve">. </w:t>
            </w:r>
            <w:proofErr w:type="gramStart"/>
            <w:r w:rsidRPr="0004740A">
              <w:rPr>
                <w:rFonts w:ascii="GHEA Grapalat" w:hAnsi="GHEA Grapalat" w:cs="Sylfaen"/>
                <w:sz w:val="20"/>
                <w:szCs w:val="20"/>
              </w:rPr>
              <w:t>Շահառու</w:t>
            </w:r>
            <w:r w:rsidRPr="0004740A">
              <w:rPr>
                <w:rFonts w:ascii="GHEA Grapalat" w:hAnsi="GHEA Grapalat" w:cs="Sylfaen"/>
                <w:sz w:val="20"/>
                <w:szCs w:val="20"/>
                <w:lang w:val="hy-AM"/>
              </w:rPr>
              <w:t>ի  անվանումը</w:t>
            </w:r>
            <w:proofErr w:type="gramEnd"/>
            <w:r w:rsidRPr="0004740A">
              <w:rPr>
                <w:rFonts w:ascii="GHEA Grapalat" w:hAnsi="GHEA Grapalat" w:cs="Sylfaen"/>
                <w:sz w:val="20"/>
                <w:szCs w:val="20"/>
              </w:rPr>
              <w:t>,</w:t>
            </w:r>
            <w:r w:rsidRPr="0004740A">
              <w:rPr>
                <w:rFonts w:ascii="GHEA Grapalat" w:hAnsi="GHEA Grapalat" w:cs="Sylfaen"/>
                <w:sz w:val="20"/>
                <w:szCs w:val="20"/>
                <w:lang w:val="hy-AM"/>
              </w:rPr>
              <w:t xml:space="preserve"> կամ անուն ազգանուն </w:t>
            </w:r>
            <w:proofErr w:type="gramStart"/>
            <w:r w:rsidRPr="0004740A">
              <w:rPr>
                <w:rFonts w:ascii="GHEA Grapalat" w:hAnsi="GHEA Grapalat" w:cs="Arial"/>
                <w:sz w:val="20"/>
                <w:szCs w:val="20"/>
              </w:rPr>
              <w:t xml:space="preserve">`  </w:t>
            </w:r>
            <w:r w:rsidR="00C613C7">
              <w:rPr>
                <w:rFonts w:ascii="GHEA Grapalat" w:hAnsi="GHEA Grapalat" w:cs="Arial"/>
                <w:sz w:val="20"/>
                <w:szCs w:val="20"/>
              </w:rPr>
              <w:t>&lt;</w:t>
            </w:r>
            <w:proofErr w:type="gramEnd"/>
            <w:r w:rsidR="00C613C7">
              <w:rPr>
                <w:rFonts w:ascii="GHEA Grapalat" w:hAnsi="GHEA Grapalat" w:cs="Arial"/>
                <w:sz w:val="20"/>
                <w:szCs w:val="20"/>
              </w:rPr>
              <w:t>&lt;</w:t>
            </w:r>
            <w:proofErr w:type="spellStart"/>
            <w:r w:rsidR="00C613C7">
              <w:rPr>
                <w:rFonts w:ascii="GHEA Grapalat" w:hAnsi="GHEA Grapalat" w:cs="Arial"/>
                <w:sz w:val="20"/>
                <w:szCs w:val="20"/>
              </w:rPr>
              <w:t>Կառլեն</w:t>
            </w:r>
            <w:proofErr w:type="spellEnd"/>
            <w:r w:rsidR="00C613C7">
              <w:rPr>
                <w:rFonts w:ascii="GHEA Grapalat" w:hAnsi="GHEA Grapalat" w:cs="Arial"/>
                <w:sz w:val="20"/>
                <w:szCs w:val="20"/>
              </w:rPr>
              <w:t xml:space="preserve"> </w:t>
            </w:r>
            <w:proofErr w:type="spellStart"/>
            <w:r w:rsidR="00C613C7">
              <w:rPr>
                <w:rFonts w:ascii="GHEA Grapalat" w:hAnsi="GHEA Grapalat" w:cs="Arial"/>
                <w:sz w:val="20"/>
                <w:szCs w:val="20"/>
              </w:rPr>
              <w:t>Եսայանի</w:t>
            </w:r>
            <w:proofErr w:type="spellEnd"/>
            <w:r w:rsidR="00C613C7">
              <w:rPr>
                <w:rFonts w:ascii="GHEA Grapalat" w:hAnsi="GHEA Grapalat" w:cs="Arial"/>
                <w:sz w:val="20"/>
                <w:szCs w:val="20"/>
              </w:rPr>
              <w:t xml:space="preserve"> </w:t>
            </w:r>
            <w:proofErr w:type="spellStart"/>
            <w:r w:rsidR="00C613C7">
              <w:rPr>
                <w:rFonts w:ascii="GHEA Grapalat" w:hAnsi="GHEA Grapalat" w:cs="Arial"/>
                <w:sz w:val="20"/>
                <w:szCs w:val="20"/>
              </w:rPr>
              <w:t>անվան</w:t>
            </w:r>
            <w:proofErr w:type="spellEnd"/>
            <w:r w:rsidR="00C613C7">
              <w:rPr>
                <w:rFonts w:ascii="GHEA Grapalat" w:hAnsi="GHEA Grapalat" w:cs="Arial"/>
                <w:sz w:val="20"/>
                <w:szCs w:val="20"/>
              </w:rPr>
              <w:t xml:space="preserve"> </w:t>
            </w:r>
            <w:proofErr w:type="spellStart"/>
            <w:r w:rsidR="00C613C7">
              <w:rPr>
                <w:rFonts w:ascii="GHEA Grapalat" w:hAnsi="GHEA Grapalat" w:cs="Arial"/>
                <w:sz w:val="20"/>
                <w:szCs w:val="20"/>
              </w:rPr>
              <w:t>պոլիկլինիկա</w:t>
            </w:r>
            <w:proofErr w:type="spellEnd"/>
            <w:r w:rsidR="00C613C7">
              <w:rPr>
                <w:rFonts w:ascii="GHEA Grapalat" w:hAnsi="GHEA Grapalat" w:cs="Arial"/>
                <w:sz w:val="20"/>
                <w:szCs w:val="20"/>
              </w:rPr>
              <w:t>&gt;&gt; ՓԲԸ</w:t>
            </w:r>
          </w:p>
        </w:tc>
      </w:tr>
      <w:tr w:rsidR="00104F1B"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183AD70A" w:rsidR="00104F1B" w:rsidRPr="00064ADD" w:rsidRDefault="00104F1B" w:rsidP="00104F1B">
            <w:pPr>
              <w:rPr>
                <w:rFonts w:ascii="GHEA Grapalat" w:hAnsi="GHEA Grapalat" w:cs="Sylfaen"/>
                <w:sz w:val="20"/>
                <w:szCs w:val="20"/>
                <w:lang w:val="ru-RU"/>
              </w:rPr>
            </w:pPr>
            <w:r w:rsidRPr="0004740A">
              <w:rPr>
                <w:rFonts w:ascii="GHEA Grapalat" w:hAnsi="GHEA Grapalat" w:cs="Sylfaen"/>
                <w:sz w:val="20"/>
                <w:szCs w:val="20"/>
                <w:lang w:val="ru-RU"/>
              </w:rPr>
              <w:t xml:space="preserve">10. </w:t>
            </w:r>
            <w:r w:rsidRPr="0004740A">
              <w:rPr>
                <w:rFonts w:ascii="GHEA Grapalat" w:hAnsi="GHEA Grapalat" w:cs="Sylfaen"/>
                <w:sz w:val="20"/>
                <w:szCs w:val="20"/>
              </w:rPr>
              <w:t xml:space="preserve"> </w:t>
            </w:r>
            <w:proofErr w:type="spellStart"/>
            <w:proofErr w:type="gramStart"/>
            <w:r w:rsidRPr="0004740A">
              <w:rPr>
                <w:rFonts w:ascii="GHEA Grapalat" w:hAnsi="GHEA Grapalat" w:cs="Sylfaen"/>
                <w:sz w:val="20"/>
                <w:szCs w:val="20"/>
              </w:rPr>
              <w:t>Շահառուի</w:t>
            </w:r>
            <w:proofErr w:type="spellEnd"/>
            <w:r w:rsidRPr="0004740A">
              <w:rPr>
                <w:rFonts w:ascii="GHEA Grapalat" w:hAnsi="GHEA Grapalat" w:cs="Arial"/>
                <w:sz w:val="20"/>
                <w:szCs w:val="20"/>
              </w:rPr>
              <w:t xml:space="preserve"> </w:t>
            </w:r>
            <w:r w:rsidRPr="0004740A">
              <w:rPr>
                <w:rFonts w:ascii="GHEA Grapalat" w:hAnsi="GHEA Grapalat" w:cs="Sylfaen"/>
                <w:sz w:val="20"/>
                <w:szCs w:val="20"/>
              </w:rPr>
              <w:t xml:space="preserve"> ՀԾՀ</w:t>
            </w:r>
            <w:proofErr w:type="gramEnd"/>
            <w:r w:rsidRPr="0004740A">
              <w:rPr>
                <w:rFonts w:ascii="GHEA Grapalat" w:hAnsi="GHEA Grapalat" w:cs="Sylfaen"/>
                <w:sz w:val="20"/>
                <w:szCs w:val="20"/>
                <w:lang w:val="ru-RU"/>
              </w:rPr>
              <w:t xml:space="preserve"> (</w:t>
            </w:r>
            <w:r w:rsidRPr="0004740A">
              <w:rPr>
                <w:rFonts w:ascii="GHEA Grapalat" w:hAnsi="GHEA Grapalat" w:cs="Sylfaen"/>
                <w:sz w:val="20"/>
                <w:szCs w:val="20"/>
                <w:lang w:val="hy-AM"/>
              </w:rPr>
              <w:t>չի լրացվում</w:t>
            </w:r>
            <w:r w:rsidRPr="0004740A">
              <w:rPr>
                <w:rFonts w:ascii="GHEA Grapalat" w:hAnsi="GHEA Grapalat" w:cs="Sylfaen"/>
                <w:sz w:val="20"/>
                <w:szCs w:val="20"/>
                <w:lang w:val="ru-RU"/>
              </w:rPr>
              <w:t>)</w:t>
            </w:r>
          </w:p>
        </w:tc>
      </w:tr>
      <w:tr w:rsidR="00104F1B"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C3A8883" w:rsidR="00104F1B" w:rsidRPr="00064ADD" w:rsidRDefault="00104F1B" w:rsidP="00104F1B">
            <w:pPr>
              <w:rPr>
                <w:rFonts w:ascii="GHEA Grapalat" w:hAnsi="GHEA Grapalat" w:cs="Arial"/>
                <w:sz w:val="20"/>
                <w:szCs w:val="20"/>
              </w:rPr>
            </w:pPr>
            <w:r w:rsidRPr="0004740A">
              <w:rPr>
                <w:rFonts w:ascii="GHEA Grapalat" w:hAnsi="GHEA Grapalat" w:cs="Sylfaen"/>
                <w:sz w:val="20"/>
                <w:szCs w:val="20"/>
                <w:lang w:val="hy-AM"/>
              </w:rPr>
              <w:t>11</w:t>
            </w:r>
            <w:r w:rsidRPr="0004740A">
              <w:rPr>
                <w:rFonts w:ascii="GHEA Grapalat" w:hAnsi="GHEA Grapalat" w:cs="Sylfaen"/>
                <w:sz w:val="20"/>
                <w:szCs w:val="20"/>
              </w:rPr>
              <w:t xml:space="preserve">. </w:t>
            </w:r>
            <w:proofErr w:type="spellStart"/>
            <w:r w:rsidRPr="0004740A">
              <w:rPr>
                <w:rFonts w:ascii="GHEA Grapalat" w:hAnsi="GHEA Grapalat" w:cs="Sylfaen"/>
                <w:sz w:val="20"/>
                <w:szCs w:val="20"/>
              </w:rPr>
              <w:t>Շահառուի</w:t>
            </w:r>
            <w:proofErr w:type="spellEnd"/>
            <w:r w:rsidRPr="0004740A">
              <w:rPr>
                <w:rFonts w:ascii="GHEA Grapalat" w:hAnsi="GHEA Grapalat" w:cs="Arial"/>
                <w:sz w:val="20"/>
                <w:szCs w:val="20"/>
              </w:rPr>
              <w:t xml:space="preserve"> </w:t>
            </w:r>
            <w:r w:rsidRPr="0004740A">
              <w:rPr>
                <w:rFonts w:ascii="GHEA Grapalat" w:hAnsi="GHEA Grapalat" w:cs="Sylfaen"/>
                <w:sz w:val="20"/>
                <w:szCs w:val="20"/>
              </w:rPr>
              <w:t>ՀՎՀՀ</w:t>
            </w:r>
            <w:proofErr w:type="gramStart"/>
            <w:r w:rsidRPr="0004740A">
              <w:rPr>
                <w:rFonts w:ascii="GHEA Grapalat" w:hAnsi="GHEA Grapalat" w:cs="Arial"/>
                <w:sz w:val="20"/>
                <w:szCs w:val="20"/>
              </w:rPr>
              <w:t xml:space="preserve">` </w:t>
            </w:r>
            <w:r w:rsidRPr="0004740A">
              <w:rPr>
                <w:rFonts w:ascii="GHEA Grapalat" w:hAnsi="GHEA Grapalat" w:cs="Arial"/>
                <w:color w:val="000000"/>
                <w:sz w:val="20"/>
                <w:szCs w:val="20"/>
                <w:lang w:val="es-ES"/>
              </w:rPr>
              <w:t xml:space="preserve"> 02508003</w:t>
            </w:r>
            <w:proofErr w:type="gramEnd"/>
            <w:r w:rsidRPr="0004740A">
              <w:rPr>
                <w:rFonts w:ascii="GHEA Grapalat" w:hAnsi="GHEA Grapalat" w:cs="Arial"/>
                <w:color w:val="000000"/>
                <w:sz w:val="20"/>
                <w:szCs w:val="20"/>
                <w:lang w:val="es-ES"/>
              </w:rPr>
              <w:t xml:space="preserve">  </w:t>
            </w:r>
          </w:p>
        </w:tc>
      </w:tr>
      <w:tr w:rsidR="002A5028"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12BD3DA" w:rsidR="002A5028" w:rsidRPr="00064ADD" w:rsidRDefault="002A5028" w:rsidP="002A5028">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w:t>
            </w:r>
            <w:proofErr w:type="spellStart"/>
            <w:proofErr w:type="gramStart"/>
            <w:r w:rsidRPr="00AE2768">
              <w:rPr>
                <w:rFonts w:ascii="GHEA Grapalat" w:hAnsi="GHEA Grapalat" w:cs="Sylfaen"/>
                <w:sz w:val="20"/>
                <w:szCs w:val="20"/>
              </w:rPr>
              <w:t>Շահառուի</w:t>
            </w:r>
            <w:proofErr w:type="spellEnd"/>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w:t>
            </w:r>
            <w:proofErr w:type="gramEnd"/>
            <w:r w:rsidRPr="00AE2768">
              <w:rPr>
                <w:rFonts w:ascii="GHEA Grapalat" w:hAnsi="GHEA Grapalat" w:cs="Sylfaen"/>
                <w:sz w:val="20"/>
                <w:szCs w:val="20"/>
                <w:lang w:val="hy-AM"/>
              </w:rPr>
              <w:t xml:space="preserve"> Ֆինանսական կազմակերպություն</w:t>
            </w:r>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բանկ</w:t>
            </w:r>
            <w:proofErr w:type="spellEnd"/>
            <w:r>
              <w:rPr>
                <w:rFonts w:ascii="GHEA Grapalat" w:hAnsi="GHEA Grapalat" w:cs="Sylfaen"/>
                <w:sz w:val="20"/>
                <w:szCs w:val="20"/>
              </w:rPr>
              <w:t>&lt;&lt;</w:t>
            </w:r>
            <w:proofErr w:type="spellStart"/>
            <w:r>
              <w:rPr>
                <w:rFonts w:ascii="GHEA Grapalat" w:hAnsi="GHEA Grapalat" w:cs="Sylfaen"/>
                <w:sz w:val="20"/>
                <w:szCs w:val="20"/>
              </w:rPr>
              <w:t>Հայէկոնոմբանկ</w:t>
            </w:r>
            <w:proofErr w:type="spellEnd"/>
            <w:r>
              <w:rPr>
                <w:rFonts w:ascii="GHEA Grapalat" w:hAnsi="GHEA Grapalat" w:cs="Sylfaen"/>
                <w:sz w:val="20"/>
                <w:szCs w:val="20"/>
              </w:rPr>
              <w:t xml:space="preserve">&gt;&gt; </w:t>
            </w:r>
            <w:proofErr w:type="spellStart"/>
            <w:r>
              <w:rPr>
                <w:rFonts w:ascii="GHEA Grapalat" w:hAnsi="GHEA Grapalat" w:cs="Sylfaen"/>
                <w:sz w:val="20"/>
                <w:szCs w:val="20"/>
              </w:rPr>
              <w:t>Զեյթուն</w:t>
            </w:r>
            <w:proofErr w:type="spellEnd"/>
            <w:r>
              <w:rPr>
                <w:rFonts w:ascii="GHEA Grapalat" w:hAnsi="GHEA Grapalat" w:cs="Sylfaen"/>
                <w:sz w:val="20"/>
                <w:szCs w:val="20"/>
              </w:rPr>
              <w:t xml:space="preserve"> </w:t>
            </w:r>
            <w:proofErr w:type="spellStart"/>
            <w:proofErr w:type="gramStart"/>
            <w:r>
              <w:rPr>
                <w:rFonts w:ascii="GHEA Grapalat" w:hAnsi="GHEA Grapalat" w:cs="Sylfaen"/>
                <w:sz w:val="20"/>
                <w:szCs w:val="20"/>
              </w:rPr>
              <w:t>մ,ճ</w:t>
            </w:r>
            <w:proofErr w:type="spellEnd"/>
            <w:proofErr w:type="gramEnd"/>
          </w:p>
        </w:tc>
      </w:tr>
      <w:tr w:rsidR="002A5028"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CF8A44D" w:rsidR="002A5028" w:rsidRPr="00064ADD" w:rsidRDefault="002A5028" w:rsidP="002A5028">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w:t>
            </w:r>
            <w:proofErr w:type="spellStart"/>
            <w:r w:rsidRPr="00AE2768">
              <w:rPr>
                <w:rFonts w:ascii="GHEA Grapalat" w:hAnsi="GHEA Grapalat" w:cs="Sylfaen"/>
                <w:sz w:val="20"/>
                <w:szCs w:val="20"/>
              </w:rPr>
              <w:t>Շահառուի</w:t>
            </w:r>
            <w:proofErr w:type="spellEnd"/>
            <w:r w:rsidRPr="00AE2768">
              <w:rPr>
                <w:rFonts w:ascii="GHEA Grapalat" w:hAnsi="GHEA Grapalat" w:cs="Arial"/>
                <w:sz w:val="20"/>
                <w:szCs w:val="20"/>
              </w:rPr>
              <w:t xml:space="preserve"> </w:t>
            </w:r>
            <w:proofErr w:type="spellStart"/>
            <w:r w:rsidRPr="00AE2768">
              <w:rPr>
                <w:rFonts w:ascii="GHEA Grapalat" w:hAnsi="GHEA Grapalat" w:cs="Sylfaen"/>
                <w:sz w:val="20"/>
                <w:szCs w:val="20"/>
              </w:rPr>
              <w:t>հաշվի</w:t>
            </w:r>
            <w:proofErr w:type="spellEnd"/>
            <w:r w:rsidRPr="00AE2768">
              <w:rPr>
                <w:rFonts w:ascii="GHEA Grapalat" w:hAnsi="GHEA Grapalat" w:cs="Arial"/>
                <w:sz w:val="20"/>
                <w:szCs w:val="20"/>
              </w:rPr>
              <w:t xml:space="preserve"> </w:t>
            </w:r>
            <w:proofErr w:type="spellStart"/>
            <w:r w:rsidRPr="00AE2768">
              <w:rPr>
                <w:rFonts w:ascii="GHEA Grapalat" w:hAnsi="GHEA Grapalat" w:cs="Sylfaen"/>
                <w:sz w:val="20"/>
                <w:szCs w:val="20"/>
              </w:rPr>
              <w:t>համարը</w:t>
            </w:r>
            <w:proofErr w:type="spellEnd"/>
            <w:r w:rsidRPr="00AE2768">
              <w:rPr>
                <w:rFonts w:ascii="GHEA Grapalat" w:hAnsi="GHEA Grapalat" w:cs="Arial"/>
                <w:sz w:val="20"/>
                <w:szCs w:val="20"/>
              </w:rPr>
              <w:t xml:space="preserve"> (</w:t>
            </w:r>
            <w:proofErr w:type="spellStart"/>
            <w:proofErr w:type="gramStart"/>
            <w:r w:rsidRPr="00AE2768">
              <w:rPr>
                <w:rFonts w:ascii="GHEA Grapalat" w:hAnsi="GHEA Grapalat" w:cs="Sylfaen"/>
                <w:sz w:val="20"/>
                <w:szCs w:val="20"/>
              </w:rPr>
              <w:t>հշ</w:t>
            </w:r>
            <w:r w:rsidRPr="00AE2768">
              <w:rPr>
                <w:rFonts w:ascii="GHEA Grapalat" w:hAnsi="GHEA Grapalat" w:cs="Arial"/>
                <w:sz w:val="20"/>
                <w:szCs w:val="20"/>
              </w:rPr>
              <w:t>.N</w:t>
            </w:r>
            <w:proofErr w:type="spellEnd"/>
            <w:proofErr w:type="gramEnd"/>
            <w:r w:rsidRPr="00AE2768">
              <w:rPr>
                <w:rFonts w:ascii="GHEA Grapalat" w:hAnsi="GHEA Grapalat" w:cs="Arial"/>
                <w:sz w:val="20"/>
                <w:szCs w:val="20"/>
              </w:rPr>
              <w:t>)</w:t>
            </w:r>
            <w:r>
              <w:rPr>
                <w:rFonts w:ascii="GHEA Grapalat" w:hAnsi="GHEA Grapalat" w:cs="Arial"/>
                <w:sz w:val="20"/>
                <w:szCs w:val="20"/>
              </w:rPr>
              <w:t xml:space="preserve"> 163518008368</w:t>
            </w:r>
          </w:p>
        </w:tc>
      </w:tr>
      <w:tr w:rsidR="002A5028"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3A6EE19F" w:rsidR="002A5028" w:rsidRPr="00064ADD" w:rsidRDefault="002A5028" w:rsidP="002A5028">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proofErr w:type="gramEnd"/>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w:t>
            </w:r>
            <w:proofErr w:type="gramStart"/>
            <w:r w:rsidRPr="00064ADD">
              <w:rPr>
                <w:rFonts w:ascii="GHEA Grapalat" w:hAnsi="GHEA Grapalat" w:cs="Arial"/>
                <w:sz w:val="20"/>
                <w:szCs w:val="20"/>
                <w:lang w:val="hy-AM"/>
              </w:rPr>
              <w:t>է  գանձումը</w:t>
            </w:r>
            <w:proofErr w:type="gramEnd"/>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E01355"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E01355"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E01355"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E01355"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01355"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932C2EB" w14:textId="78E782AF"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2B6CAD74" w14:textId="77777777" w:rsidR="00D55654" w:rsidRPr="00064ADD" w:rsidRDefault="00D55654" w:rsidP="00EF3662">
      <w:pPr>
        <w:pStyle w:val="31"/>
        <w:spacing w:line="240" w:lineRule="auto"/>
        <w:jc w:val="right"/>
        <w:rPr>
          <w:rFonts w:ascii="GHEA Grapalat" w:hAnsi="GHEA Grapalat" w:cs="Sylfaen"/>
          <w:b/>
          <w:lang w:val="hy-AM"/>
        </w:rPr>
      </w:pPr>
    </w:p>
    <w:p w14:paraId="7F784422" w14:textId="77777777" w:rsidR="00D55654" w:rsidRPr="00064ADD" w:rsidRDefault="00D55654" w:rsidP="00EF3662">
      <w:pPr>
        <w:pStyle w:val="31"/>
        <w:spacing w:line="240" w:lineRule="auto"/>
        <w:jc w:val="right"/>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210F79CE" w:rsidR="00071D1C" w:rsidRPr="00064ADD" w:rsidRDefault="00E01355" w:rsidP="00EF3662">
      <w:pPr>
        <w:pStyle w:val="31"/>
        <w:spacing w:line="240" w:lineRule="auto"/>
        <w:jc w:val="right"/>
        <w:rPr>
          <w:rFonts w:ascii="GHEA Grapalat" w:hAnsi="GHEA Grapalat" w:cs="Sylfaen"/>
          <w:b/>
          <w:lang w:val="hy-AM"/>
        </w:rPr>
      </w:pPr>
      <w:r>
        <w:rPr>
          <w:rFonts w:ascii="GHEA Grapalat" w:hAnsi="GHEA Grapalat" w:cs="Sylfaen"/>
          <w:b/>
          <w:lang w:val="hy-AM"/>
        </w:rPr>
        <w:t>ԿԵԱՊ-ԳՀԾՁԲ-ՄԱՔ-26/01</w:t>
      </w:r>
      <w:r w:rsidR="00071D1C" w:rsidRPr="00064ADD">
        <w:rPr>
          <w:rFonts w:ascii="GHEA Grapalat" w:hAnsi="GHEA Grapalat" w:cs="Sylfaen"/>
          <w:b/>
          <w:lang w:val="hy-AM"/>
        </w:rPr>
        <w:t xml:space="preserve">  ծածկագրով</w:t>
      </w:r>
    </w:p>
    <w:p w14:paraId="38B53B29" w14:textId="252FE277" w:rsidR="00071D1C" w:rsidRPr="00064ADD" w:rsidRDefault="00C56918"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 ընթացակարգի</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6D8D2CBC" w14:textId="223BF752" w:rsidR="00104F1B" w:rsidRPr="0004740A" w:rsidRDefault="00AD69E0" w:rsidP="00104F1B">
      <w:pPr>
        <w:ind w:left="-142" w:firstLine="142"/>
        <w:jc w:val="center"/>
        <w:rPr>
          <w:rFonts w:ascii="GHEA Grapalat" w:hAnsi="GHEA Grapalat"/>
          <w:b/>
          <w:sz w:val="20"/>
          <w:szCs w:val="20"/>
          <w:lang w:val="hy-AM"/>
        </w:rPr>
      </w:pPr>
      <w:r>
        <w:rPr>
          <w:rFonts w:ascii="GHEA Grapalat" w:hAnsi="GHEA Grapalat" w:cs="Sylfaen"/>
          <w:b/>
          <w:sz w:val="20"/>
          <w:szCs w:val="20"/>
          <w:lang w:val="hy-AM"/>
        </w:rPr>
        <w:t>Մաքրման  ծառայություններ</w:t>
      </w:r>
      <w:r w:rsidR="00C613C7">
        <w:rPr>
          <w:rFonts w:ascii="GHEA Grapalat" w:hAnsi="GHEA Grapalat" w:cs="Sylfaen"/>
          <w:b/>
          <w:sz w:val="20"/>
          <w:szCs w:val="20"/>
          <w:lang w:val="hy-AM"/>
        </w:rPr>
        <w:t xml:space="preserve"> </w:t>
      </w:r>
      <w:r w:rsidR="00A932C0">
        <w:rPr>
          <w:rFonts w:ascii="GHEA Grapalat" w:hAnsi="GHEA Grapalat" w:cs="Sylfaen"/>
          <w:b/>
          <w:sz w:val="20"/>
          <w:szCs w:val="20"/>
          <w:lang w:val="hy-AM"/>
        </w:rPr>
        <w:t xml:space="preserve">  </w:t>
      </w:r>
      <w:r w:rsidR="00104F1B" w:rsidRPr="0004740A">
        <w:rPr>
          <w:rFonts w:ascii="GHEA Grapalat" w:hAnsi="GHEA Grapalat" w:cs="Sylfaen"/>
          <w:b/>
          <w:sz w:val="20"/>
          <w:szCs w:val="20"/>
          <w:lang w:val="hy-AM"/>
        </w:rPr>
        <w:t xml:space="preserve">  ՄԱՏՈՒՑՄԱՆ</w:t>
      </w:r>
    </w:p>
    <w:p w14:paraId="5BFA0D4D" w14:textId="77777777" w:rsidR="00104F1B" w:rsidRPr="0004740A" w:rsidRDefault="00104F1B" w:rsidP="00104F1B">
      <w:pPr>
        <w:ind w:left="-142" w:firstLine="142"/>
        <w:jc w:val="center"/>
        <w:rPr>
          <w:rFonts w:ascii="GHEA Grapalat" w:hAnsi="GHEA Grapalat" w:cs="Times Armenian"/>
          <w:b/>
          <w:sz w:val="20"/>
          <w:szCs w:val="20"/>
          <w:lang w:val="hy-AM"/>
        </w:rPr>
      </w:pPr>
      <w:r w:rsidRPr="0004740A">
        <w:rPr>
          <w:rFonts w:ascii="GHEA Grapalat" w:hAnsi="GHEA Grapalat" w:cs="Sylfaen"/>
          <w:b/>
          <w:sz w:val="20"/>
          <w:szCs w:val="20"/>
          <w:lang w:val="hy-AM"/>
        </w:rPr>
        <w:t>ԳՆՄԱՆ</w:t>
      </w:r>
      <w:r w:rsidRPr="0004740A">
        <w:rPr>
          <w:rFonts w:ascii="GHEA Grapalat" w:hAnsi="GHEA Grapalat" w:cs="Times Armenian"/>
          <w:b/>
          <w:sz w:val="20"/>
          <w:szCs w:val="20"/>
          <w:lang w:val="hy-AM"/>
        </w:rPr>
        <w:t xml:space="preserve">  </w:t>
      </w:r>
      <w:r w:rsidRPr="0004740A">
        <w:rPr>
          <w:rFonts w:ascii="GHEA Grapalat" w:hAnsi="GHEA Grapalat" w:cs="Sylfaen"/>
          <w:b/>
          <w:sz w:val="20"/>
          <w:szCs w:val="20"/>
          <w:lang w:val="hy-AM"/>
        </w:rPr>
        <w:t>ՊԱՅՄԱՆԱԳԻՐ</w:t>
      </w:r>
      <w:r w:rsidRPr="0004740A">
        <w:rPr>
          <w:rFonts w:ascii="GHEA Grapalat" w:hAnsi="GHEA Grapalat" w:cs="Times Armenian"/>
          <w:b/>
          <w:sz w:val="20"/>
          <w:szCs w:val="20"/>
          <w:lang w:val="hy-AM"/>
        </w:rPr>
        <w:t xml:space="preserve">   </w:t>
      </w:r>
    </w:p>
    <w:p w14:paraId="21522A46" w14:textId="46E8D701" w:rsidR="007678FA" w:rsidRPr="00064ADD" w:rsidRDefault="007678FA" w:rsidP="007678FA">
      <w:pPr>
        <w:ind w:left="-142" w:firstLine="142"/>
        <w:jc w:val="center"/>
        <w:rPr>
          <w:rFonts w:ascii="GHEA Grapalat" w:hAnsi="GHEA Grapalat" w:cs="Times Armenian"/>
          <w:b/>
          <w:lang w:val="hy-AM"/>
        </w:rPr>
      </w:pP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D36602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AD69E0">
        <w:rPr>
          <w:rFonts w:ascii="GHEA Grapalat" w:hAnsi="GHEA Grapalat" w:cs="Sylfaen"/>
          <w:sz w:val="20"/>
          <w:lang w:val="hy-AM"/>
        </w:rPr>
        <w:t>Մաքրման  ծառայություններ</w:t>
      </w:r>
      <w:r w:rsidR="00C613C7">
        <w:rPr>
          <w:rFonts w:ascii="GHEA Grapalat" w:hAnsi="GHEA Grapalat" w:cs="Sylfaen"/>
          <w:sz w:val="20"/>
          <w:lang w:val="hy-AM"/>
        </w:rPr>
        <w:t xml:space="preserve"> </w:t>
      </w:r>
      <w:r w:rsidR="00A932C0">
        <w:rPr>
          <w:rFonts w:ascii="GHEA Grapalat" w:hAnsi="GHEA Grapalat" w:cs="Sylfaen"/>
          <w:sz w:val="20"/>
          <w:lang w:val="hy-AM"/>
        </w:rPr>
        <w:t xml:space="preserve">  </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5EC60D81"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w:t>
      </w:r>
      <w:r w:rsidR="00A1199A" w:rsidRPr="00A1199A">
        <w:rPr>
          <w:rFonts w:ascii="GHEA Grapalat" w:hAnsi="GHEA Grapalat" w:cs="Sylfaen"/>
          <w:sz w:val="20"/>
          <w:lang w:val="hy-AM"/>
        </w:rPr>
        <w:t>2</w:t>
      </w:r>
      <w:r w:rsidRPr="00064ADD">
        <w:rPr>
          <w:rFonts w:ascii="GHEA Grapalat" w:hAnsi="GHEA Grapalat" w:cs="Sylfaen"/>
          <w:sz w:val="20"/>
          <w:lang w:val="hy-AM"/>
        </w:rPr>
        <w:t>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1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86BAC58"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w:t>
      </w:r>
      <w:r w:rsidR="00974058">
        <w:rPr>
          <w:rFonts w:ascii="GHEA Grapalat" w:hAnsi="GHEA Grapalat"/>
          <w:sz w:val="20"/>
          <w:lang w:val="hy-AM"/>
        </w:rPr>
        <w:t>հունվարի</w:t>
      </w:r>
      <w:r w:rsidRPr="00064ADD">
        <w:rPr>
          <w:rFonts w:ascii="GHEA Grapalat" w:hAnsi="GHEA Grapalat"/>
          <w:sz w:val="20"/>
          <w:lang w:val="hy-AM"/>
        </w:rPr>
        <w:t xml:space="preserve">ի </w:t>
      </w:r>
      <w:r w:rsidR="00104F1B" w:rsidRPr="00104F1B">
        <w:rPr>
          <w:rFonts w:ascii="GHEA Grapalat" w:hAnsi="GHEA Grapalat"/>
          <w:sz w:val="20"/>
          <w:lang w:val="hy-AM"/>
        </w:rPr>
        <w:t>30</w:t>
      </w:r>
      <w:r w:rsidRPr="00064ADD">
        <w:rPr>
          <w:rFonts w:ascii="GHEA Grapalat" w:hAnsi="GHEA Grapalat"/>
          <w:sz w:val="20"/>
          <w:lang w:val="hy-AM"/>
        </w:rPr>
        <w:t xml:space="preserve">ը: </w:t>
      </w:r>
    </w:p>
    <w:p w14:paraId="75E52526" w14:textId="7777777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064ADD">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14"/>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7FE84DB8" w14:textId="77777777" w:rsidR="002A5028" w:rsidRPr="00064ADD" w:rsidRDefault="002A5028" w:rsidP="002A5028">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0DFA7BDD" w14:textId="3D0E219F" w:rsidR="002A5028" w:rsidRPr="00064ADD" w:rsidRDefault="002A5028" w:rsidP="002A5028">
      <w:pPr>
        <w:ind w:firstLine="709"/>
        <w:jc w:val="both"/>
        <w:rPr>
          <w:rFonts w:ascii="GHEA Grapalat" w:hAnsi="GHEA Grapalat"/>
          <w:sz w:val="20"/>
          <w:lang w:val="hy-AM"/>
        </w:rPr>
      </w:pPr>
      <w:r w:rsidRPr="00064ADD">
        <w:rPr>
          <w:rFonts w:ascii="GHEA Grapalat" w:hAnsi="GHEA Grapalat"/>
          <w:sz w:val="20"/>
          <w:lang w:val="hy-AM"/>
        </w:rPr>
        <w:t>7</w:t>
      </w:r>
      <w:r w:rsidRPr="00147FC8">
        <w:rPr>
          <w:rFonts w:ascii="GHEA Grapalat" w:hAnsi="GHEA Grapalat"/>
          <w:b/>
          <w:sz w:val="20"/>
          <w:lang w:val="hy-AM"/>
        </w:rPr>
        <w:t>.1 Պ</w:t>
      </w:r>
      <w:r w:rsidRPr="00147FC8">
        <w:rPr>
          <w:rFonts w:ascii="GHEA Grapalat" w:hAnsi="GHEA Grapalat" w:cs="Sylfaen"/>
          <w:b/>
          <w:sz w:val="20"/>
          <w:lang w:val="hy-AM"/>
        </w:rPr>
        <w:t>այմանագիրն</w:t>
      </w:r>
      <w:r w:rsidRPr="00147FC8">
        <w:rPr>
          <w:rFonts w:ascii="GHEA Grapalat" w:hAnsi="GHEA Grapalat" w:cs="Times Armenian"/>
          <w:b/>
          <w:sz w:val="20"/>
          <w:lang w:val="hy-AM"/>
        </w:rPr>
        <w:t xml:space="preserve"> </w:t>
      </w:r>
      <w:r w:rsidRPr="00147FC8">
        <w:rPr>
          <w:rFonts w:ascii="GHEA Grapalat" w:hAnsi="GHEA Grapalat" w:cs="Sylfaen"/>
          <w:b/>
          <w:sz w:val="20"/>
          <w:lang w:val="hy-AM"/>
        </w:rPr>
        <w:t>ուժի</w:t>
      </w:r>
      <w:r w:rsidRPr="00147FC8">
        <w:rPr>
          <w:rFonts w:ascii="GHEA Grapalat" w:hAnsi="GHEA Grapalat" w:cs="Times Armenian"/>
          <w:b/>
          <w:sz w:val="20"/>
          <w:lang w:val="hy-AM"/>
        </w:rPr>
        <w:t xml:space="preserve"> </w:t>
      </w:r>
      <w:r w:rsidRPr="00147FC8">
        <w:rPr>
          <w:rFonts w:ascii="GHEA Grapalat" w:hAnsi="GHEA Grapalat" w:cs="Sylfaen"/>
          <w:b/>
          <w:sz w:val="20"/>
          <w:lang w:val="hy-AM"/>
        </w:rPr>
        <w:t>մեջ</w:t>
      </w:r>
      <w:r w:rsidRPr="00147FC8">
        <w:rPr>
          <w:rFonts w:ascii="GHEA Grapalat" w:hAnsi="GHEA Grapalat" w:cs="Times Armenian"/>
          <w:b/>
          <w:sz w:val="20"/>
          <w:lang w:val="hy-AM"/>
        </w:rPr>
        <w:t xml:space="preserve"> </w:t>
      </w:r>
      <w:r w:rsidRPr="00147FC8">
        <w:rPr>
          <w:rFonts w:ascii="GHEA Grapalat" w:hAnsi="GHEA Grapalat" w:cs="Sylfaen"/>
          <w:b/>
          <w:sz w:val="20"/>
          <w:lang w:val="hy-AM"/>
        </w:rPr>
        <w:t>է</w:t>
      </w:r>
      <w:r w:rsidRPr="00147FC8">
        <w:rPr>
          <w:rFonts w:ascii="GHEA Grapalat" w:hAnsi="GHEA Grapalat" w:cs="Times Armenian"/>
          <w:b/>
          <w:sz w:val="20"/>
          <w:lang w:val="hy-AM"/>
        </w:rPr>
        <w:t xml:space="preserve"> </w:t>
      </w:r>
      <w:r w:rsidRPr="00147FC8">
        <w:rPr>
          <w:rFonts w:ascii="GHEA Grapalat" w:hAnsi="GHEA Grapalat" w:cs="Sylfaen"/>
          <w:b/>
          <w:sz w:val="20"/>
          <w:lang w:val="hy-AM"/>
        </w:rPr>
        <w:t>մտնում</w:t>
      </w:r>
      <w:r w:rsidRPr="00147FC8">
        <w:rPr>
          <w:rFonts w:ascii="GHEA Grapalat" w:hAnsi="GHEA Grapalat" w:cs="Times Armenian"/>
          <w:b/>
          <w:sz w:val="20"/>
          <w:lang w:val="hy-AM"/>
        </w:rPr>
        <w:t xml:space="preserve"> </w:t>
      </w:r>
      <w:r w:rsidRPr="00147FC8">
        <w:rPr>
          <w:rFonts w:ascii="GHEA Grapalat" w:hAnsi="GHEA Grapalat" w:cs="Sylfaen"/>
          <w:b/>
          <w:sz w:val="20"/>
          <w:lang w:val="hy-AM"/>
        </w:rPr>
        <w:t>ստորագրման</w:t>
      </w:r>
      <w:r w:rsidRPr="00147FC8">
        <w:rPr>
          <w:rFonts w:ascii="GHEA Grapalat" w:hAnsi="GHEA Grapalat" w:cs="Times Armenian"/>
          <w:b/>
          <w:sz w:val="20"/>
          <w:lang w:val="hy-AM"/>
        </w:rPr>
        <w:t xml:space="preserve"> </w:t>
      </w:r>
      <w:r w:rsidRPr="00147FC8">
        <w:rPr>
          <w:rFonts w:ascii="GHEA Grapalat" w:hAnsi="GHEA Grapalat" w:cs="Sylfaen"/>
          <w:b/>
          <w:sz w:val="20"/>
          <w:lang w:val="hy-AM"/>
        </w:rPr>
        <w:t>պահից և գործում է մինչև</w:t>
      </w:r>
      <w:r w:rsidRPr="00147FC8">
        <w:rPr>
          <w:rFonts w:ascii="GHEA Grapalat" w:hAnsi="GHEA Grapalat" w:cs="Times Armenian"/>
          <w:b/>
          <w:sz w:val="20"/>
          <w:lang w:val="hy-AM"/>
        </w:rPr>
        <w:t xml:space="preserve"> </w:t>
      </w:r>
      <w:r w:rsidRPr="00147FC8">
        <w:rPr>
          <w:rFonts w:ascii="GHEA Grapalat" w:hAnsi="GHEA Grapalat" w:cs="Sylfaen"/>
          <w:b/>
          <w:sz w:val="20"/>
          <w:lang w:val="hy-AM"/>
        </w:rPr>
        <w:t>կողմերի պայմանագրով</w:t>
      </w:r>
      <w:r w:rsidRPr="00147FC8">
        <w:rPr>
          <w:rFonts w:ascii="GHEA Grapalat" w:hAnsi="GHEA Grapalat" w:cs="Times Armenian"/>
          <w:b/>
          <w:sz w:val="20"/>
          <w:lang w:val="hy-AM"/>
        </w:rPr>
        <w:t xml:space="preserve"> </w:t>
      </w:r>
      <w:r w:rsidRPr="00147FC8">
        <w:rPr>
          <w:rFonts w:ascii="GHEA Grapalat" w:hAnsi="GHEA Grapalat" w:cs="Sylfaen"/>
          <w:b/>
          <w:sz w:val="20"/>
          <w:lang w:val="hy-AM"/>
        </w:rPr>
        <w:t>ստանձնած</w:t>
      </w:r>
      <w:r w:rsidRPr="00147FC8">
        <w:rPr>
          <w:rFonts w:ascii="GHEA Grapalat" w:hAnsi="GHEA Grapalat" w:cs="Times Armenian"/>
          <w:b/>
          <w:sz w:val="20"/>
          <w:lang w:val="hy-AM"/>
        </w:rPr>
        <w:t xml:space="preserve"> </w:t>
      </w:r>
      <w:r w:rsidRPr="00147FC8">
        <w:rPr>
          <w:rFonts w:ascii="GHEA Grapalat" w:hAnsi="GHEA Grapalat" w:cs="Sylfaen"/>
          <w:b/>
          <w:sz w:val="20"/>
          <w:lang w:val="hy-AM"/>
        </w:rPr>
        <w:t>պարտավորությունների</w:t>
      </w:r>
      <w:r w:rsidRPr="00147FC8">
        <w:rPr>
          <w:rFonts w:ascii="GHEA Grapalat" w:hAnsi="GHEA Grapalat" w:cs="Times Armenian"/>
          <w:b/>
          <w:sz w:val="20"/>
          <w:lang w:val="hy-AM"/>
        </w:rPr>
        <w:t xml:space="preserve"> </w:t>
      </w:r>
      <w:r w:rsidRPr="00147FC8">
        <w:rPr>
          <w:rFonts w:ascii="GHEA Grapalat" w:hAnsi="GHEA Grapalat" w:cs="Sylfaen"/>
          <w:b/>
          <w:sz w:val="20"/>
          <w:lang w:val="hy-AM"/>
        </w:rPr>
        <w:t>ողջ</w:t>
      </w:r>
      <w:r w:rsidRPr="00147FC8">
        <w:rPr>
          <w:rFonts w:ascii="GHEA Grapalat" w:hAnsi="GHEA Grapalat" w:cs="Times Armenian"/>
          <w:b/>
          <w:sz w:val="20"/>
          <w:lang w:val="hy-AM"/>
        </w:rPr>
        <w:t xml:space="preserve"> </w:t>
      </w:r>
      <w:r w:rsidRPr="00147FC8">
        <w:rPr>
          <w:rFonts w:ascii="GHEA Grapalat" w:hAnsi="GHEA Grapalat" w:cs="Sylfaen"/>
          <w:b/>
          <w:sz w:val="20"/>
          <w:lang w:val="hy-AM"/>
        </w:rPr>
        <w:t>ծավալով</w:t>
      </w:r>
      <w:r w:rsidRPr="00147FC8">
        <w:rPr>
          <w:rFonts w:ascii="GHEA Grapalat" w:hAnsi="GHEA Grapalat" w:cs="Times Armenian"/>
          <w:b/>
          <w:sz w:val="20"/>
          <w:lang w:val="hy-AM"/>
        </w:rPr>
        <w:t xml:space="preserve"> </w:t>
      </w:r>
      <w:r w:rsidRPr="00147FC8">
        <w:rPr>
          <w:rFonts w:ascii="GHEA Grapalat" w:hAnsi="GHEA Grapalat" w:cs="Sylfaen"/>
          <w:b/>
          <w:sz w:val="20"/>
          <w:lang w:val="hy-AM"/>
        </w:rPr>
        <w:t>կատարումը</w:t>
      </w:r>
      <w:r w:rsidRPr="00147FC8">
        <w:rPr>
          <w:rFonts w:ascii="GHEA Grapalat" w:hAnsi="GHEA Grapalat" w:cs="Times Armenian"/>
          <w:b/>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lastRenderedPageBreak/>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5"/>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մատուց</w:t>
      </w:r>
      <w:proofErr w:type="spellEnd"/>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Կատարող</w:t>
      </w:r>
      <w:r w:rsidRPr="00064ADD">
        <w:rPr>
          <w:rFonts w:ascii="GHEA Grapalat" w:hAnsi="GHEA Grapalat" w:cs="Sylfaen"/>
          <w:sz w:val="20"/>
        </w:rPr>
        <w:t>ի</w:t>
      </w:r>
      <w:proofErr w:type="spellEnd"/>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ծառայության</w:t>
      </w:r>
      <w:proofErr w:type="spellEnd"/>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Կատարողի</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առաջարկությունը</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ներկայացվել</w:t>
      </w:r>
      <w:proofErr w:type="spellEnd"/>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proofErr w:type="spellStart"/>
      <w:r w:rsidRPr="00064ADD">
        <w:rPr>
          <w:rFonts w:ascii="GHEA Grapalat" w:hAnsi="GHEA Grapalat" w:cs="Sylfaen"/>
          <w:sz w:val="20"/>
        </w:rPr>
        <w:t>ոչ</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ուշ</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քան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պայմանագրով</w:t>
      </w:r>
      <w:proofErr w:type="spellEnd"/>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proofErr w:type="spellStart"/>
      <w:r w:rsidRPr="00064ADD">
        <w:rPr>
          <w:rFonts w:ascii="GHEA Grapalat" w:hAnsi="GHEA Grapalat" w:cs="Sylfaen"/>
          <w:sz w:val="20"/>
        </w:rPr>
        <w:t>սկզբանե</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ծառայությունների</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մատուցման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համար</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սահմանված</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ժամկետը</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Sylfaen"/>
          <w:sz w:val="20"/>
          <w:lang w:val="pt-BR"/>
        </w:rPr>
        <w:t xml:space="preserve"> 5 </w:t>
      </w:r>
      <w:proofErr w:type="spellStart"/>
      <w:r w:rsidRPr="00064ADD">
        <w:rPr>
          <w:rFonts w:ascii="GHEA Grapalat" w:hAnsi="GHEA Grapalat" w:cs="Sylfaen"/>
          <w:sz w:val="20"/>
        </w:rPr>
        <w:t>օրացուցային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օր</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առաջ</w:t>
      </w:r>
      <w:proofErr w:type="spellEnd"/>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մատուց</w:t>
      </w:r>
      <w:proofErr w:type="spellEnd"/>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մեկ</w:t>
      </w:r>
      <w:proofErr w:type="spellEnd"/>
      <w:r w:rsidRPr="00064ADD">
        <w:rPr>
          <w:rFonts w:ascii="GHEA Grapalat" w:hAnsi="GHEA Grapalat" w:cs="Times Armenian"/>
          <w:sz w:val="20"/>
          <w:lang w:val="pt-BR"/>
        </w:rPr>
        <w:t xml:space="preserve"> </w:t>
      </w:r>
      <w:proofErr w:type="spellStart"/>
      <w:r w:rsidRPr="00064ADD">
        <w:rPr>
          <w:rFonts w:ascii="GHEA Grapalat" w:hAnsi="GHEA Grapalat" w:cs="Times Armenian"/>
          <w:sz w:val="20"/>
        </w:rPr>
        <w:t>անգամ</w:t>
      </w:r>
      <w:proofErr w:type="spellEnd"/>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proofErr w:type="spellStart"/>
      <w:r w:rsidRPr="00064ADD">
        <w:rPr>
          <w:rFonts w:ascii="GHEA Grapalat" w:hAnsi="GHEA Grapalat" w:cs="Sylfaen"/>
          <w:sz w:val="20"/>
        </w:rPr>
        <w:t>օրացուցային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օրով</w:t>
      </w:r>
      <w:proofErr w:type="spellEnd"/>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A48B2EF" w14:textId="77777777" w:rsidR="00994158" w:rsidRPr="00064ADD" w:rsidRDefault="007678FA" w:rsidP="00994158">
      <w:pPr>
        <w:tabs>
          <w:tab w:val="left" w:pos="720"/>
        </w:tabs>
        <w:jc w:val="both"/>
        <w:rPr>
          <w:rFonts w:ascii="GHEA Grapalat" w:hAnsi="GHEA Grapalat"/>
          <w:sz w:val="20"/>
          <w:lang w:val="hy-AM"/>
        </w:rPr>
      </w:pPr>
      <w:r w:rsidRPr="00064ADD">
        <w:rPr>
          <w:rFonts w:ascii="GHEA Grapalat" w:hAnsi="GHEA Grapalat"/>
          <w:sz w:val="20"/>
          <w:lang w:val="hy-AM"/>
        </w:rPr>
        <w:tab/>
      </w:r>
      <w:r w:rsidR="00994158" w:rsidRPr="00064ADD">
        <w:rPr>
          <w:rFonts w:ascii="GHEA Grapalat" w:hAnsi="GHEA Grapalat"/>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2056C0B" w14:textId="77777777" w:rsidR="00994158" w:rsidRPr="00064ADD" w:rsidRDefault="00994158" w:rsidP="00994158">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Pr>
          <w:rFonts w:ascii="GHEA Grapalat" w:hAnsi="GHEA Grapalat"/>
          <w:sz w:val="20"/>
          <w:lang w:val="hy-AM"/>
        </w:rPr>
        <w:t>շրջանակներից</w:t>
      </w:r>
      <w:r w:rsidRPr="00064ADD">
        <w:rPr>
          <w:rFonts w:ascii="GHEA Grapalat" w:hAnsi="GHEA Grapalat"/>
          <w:sz w:val="20"/>
          <w:lang w:val="hy-AM"/>
        </w:rPr>
        <w:t xml:space="preserve">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50EA715" w14:textId="77777777" w:rsidR="00994158" w:rsidRPr="00064ADD" w:rsidRDefault="00994158" w:rsidP="00994158">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E2C963C" w14:textId="77777777" w:rsidR="00994158" w:rsidRDefault="00994158" w:rsidP="00994158">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w:t>
      </w:r>
      <w:r w:rsidRPr="00064ADD">
        <w:rPr>
          <w:rFonts w:ascii="GHEA Grapalat" w:hAnsi="GHEA Grapalat"/>
          <w:sz w:val="20"/>
          <w:szCs w:val="20"/>
          <w:lang w:val="hy-AM" w:eastAsia="ru-RU"/>
        </w:rPr>
        <w:lastRenderedPageBreak/>
        <w:t xml:space="preserve">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3"/>
    </w:p>
    <w:p w14:paraId="3F8C722F" w14:textId="77777777" w:rsidR="00994158" w:rsidRPr="00264D57" w:rsidRDefault="00994158" w:rsidP="00994158">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6"/>
      </w:r>
    </w:p>
    <w:p w14:paraId="0A054E9E" w14:textId="77777777" w:rsidR="00994158" w:rsidRPr="00064ADD" w:rsidRDefault="00994158" w:rsidP="00994158">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Pr>
          <w:rFonts w:ascii="GHEA Grapalat" w:hAnsi="GHEA Grapalat" w:cs="Times Armenian"/>
          <w:sz w:val="20"/>
          <w:lang w:val="hy-AM"/>
        </w:rPr>
        <w:t>դատական կարգով</w:t>
      </w:r>
      <w:r w:rsidRPr="00064ADD">
        <w:rPr>
          <w:rFonts w:ascii="GHEA Grapalat" w:hAnsi="GHEA Grapalat"/>
          <w:sz w:val="20"/>
          <w:lang w:val="hy-AM"/>
        </w:rPr>
        <w:t>։</w:t>
      </w:r>
    </w:p>
    <w:p w14:paraId="08A5B933" w14:textId="77777777" w:rsidR="00994158" w:rsidRPr="00064ADD" w:rsidRDefault="00994158" w:rsidP="00994158">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Pr="00C82225">
        <w:rPr>
          <w:rFonts w:ascii="GHEA Grapalat" w:hAnsi="GHEA Grapalat" w:cs="Times Armenian"/>
          <w:sz w:val="20"/>
          <w:lang w:val="hy-AM"/>
        </w:rPr>
        <w:t xml:space="preserve"> </w:t>
      </w:r>
      <w:r w:rsidRPr="00D66974">
        <w:rPr>
          <w:rFonts w:ascii="GHEA Grapalat" w:hAnsi="GHEA Grapalat" w:cs="Times Armenian"/>
          <w:sz w:val="20"/>
          <w:lang w:val="hy-AM"/>
        </w:rPr>
        <w:t>և N</w:t>
      </w:r>
      <w:r w:rsidRPr="00DA76C1">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58BE9D09" w14:textId="77777777" w:rsidR="00994158" w:rsidRPr="00064ADD" w:rsidRDefault="00994158" w:rsidP="00994158">
      <w:pPr>
        <w:ind w:firstLine="567"/>
        <w:jc w:val="both"/>
        <w:rPr>
          <w:rFonts w:ascii="GHEA Grapalat" w:hAnsi="GHEA Grapalat"/>
          <w:bCs/>
          <w:sz w:val="20"/>
          <w:lang w:val="hy-AM"/>
        </w:rPr>
      </w:pPr>
      <w:r w:rsidRPr="00064ADD">
        <w:rPr>
          <w:rFonts w:ascii="GHEA Grapalat" w:hAnsi="GHEA Grapalat"/>
          <w:sz w:val="20"/>
          <w:lang w:val="hy-AM"/>
        </w:rPr>
        <w:t>7.1</w:t>
      </w:r>
      <w:r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239B555D" w14:textId="77777777" w:rsidR="00994158" w:rsidRPr="002F5AD6" w:rsidRDefault="00994158" w:rsidP="00994158">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17-րդ ենթակետի «բ» պարբերութ</w:t>
      </w:r>
      <w:r>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Pr="00DE572B">
        <w:rPr>
          <w:rFonts w:ascii="GHEA Grapalat" w:hAnsi="GHEA Grapalat"/>
          <w:sz w:val="20"/>
          <w:szCs w:val="20"/>
          <w:lang w:val="hy-AM" w:eastAsia="ru-RU"/>
        </w:rPr>
        <w:t>-------</w:t>
      </w:r>
      <w:r w:rsidRPr="002F5AD6">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2F5AD6">
        <w:rPr>
          <w:rStyle w:val="af6"/>
          <w:rFonts w:ascii="GHEA Grapalat" w:hAnsi="GHEA Grapalat"/>
          <w:sz w:val="20"/>
          <w:szCs w:val="20"/>
          <w:lang w:val="hy-AM" w:eastAsia="ru-RU"/>
        </w:rPr>
        <w:footnoteReference w:id="17"/>
      </w:r>
    </w:p>
    <w:p w14:paraId="675EE8B0" w14:textId="19268443" w:rsidR="007678FA" w:rsidRPr="00064ADD" w:rsidRDefault="007678FA" w:rsidP="00994158">
      <w:pPr>
        <w:ind w:firstLine="567"/>
        <w:jc w:val="both"/>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lastRenderedPageBreak/>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lastRenderedPageBreak/>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CA849F2" w14:textId="77777777" w:rsidR="00037D1B" w:rsidRPr="00712340" w:rsidRDefault="007678FA" w:rsidP="00037D1B">
      <w:pPr>
        <w:jc w:val="right"/>
        <w:rPr>
          <w:rFonts w:ascii="GHEA Grapalat" w:hAnsi="GHEA Grapalat"/>
          <w:i/>
          <w:sz w:val="18"/>
          <w:lang w:val="hy-AM"/>
        </w:rPr>
      </w:pPr>
      <w:r w:rsidRPr="00064ADD">
        <w:rPr>
          <w:rFonts w:ascii="GHEA Grapalat" w:hAnsi="GHEA Grapalat"/>
          <w:i/>
          <w:sz w:val="18"/>
          <w:lang w:val="hy-AM"/>
        </w:rPr>
        <w:br w:type="page"/>
      </w:r>
      <w:r w:rsidR="00037D1B" w:rsidRPr="00712340">
        <w:rPr>
          <w:rFonts w:ascii="GHEA Grapalat" w:hAnsi="GHEA Grapalat"/>
          <w:i/>
          <w:sz w:val="18"/>
          <w:lang w:val="hy-AM"/>
        </w:rPr>
        <w:lastRenderedPageBreak/>
        <w:t>Հավելված N 1</w:t>
      </w:r>
    </w:p>
    <w:p w14:paraId="6F29B21C" w14:textId="77777777" w:rsidR="00037D1B" w:rsidRPr="00712340" w:rsidRDefault="00037D1B" w:rsidP="00037D1B">
      <w:pPr>
        <w:jc w:val="right"/>
        <w:rPr>
          <w:rFonts w:ascii="GHEA Grapalat" w:hAnsi="GHEA Grapalat"/>
          <w:i/>
          <w:sz w:val="18"/>
          <w:lang w:val="hy-AM"/>
        </w:rPr>
      </w:pPr>
      <w:r w:rsidRPr="00712340">
        <w:rPr>
          <w:rFonts w:ascii="GHEA Grapalat" w:hAnsi="GHEA Grapalat"/>
          <w:i/>
          <w:sz w:val="18"/>
          <w:lang w:val="hy-AM"/>
        </w:rPr>
        <w:t xml:space="preserve">«         »              20  թ. կնքված </w:t>
      </w:r>
    </w:p>
    <w:p w14:paraId="2DA2DD46" w14:textId="77777777" w:rsidR="00037D1B" w:rsidRPr="00712340" w:rsidRDefault="00037D1B" w:rsidP="00037D1B">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14:paraId="5C0F9F12" w14:textId="77777777" w:rsidR="00037D1B" w:rsidRPr="00712340" w:rsidRDefault="00037D1B" w:rsidP="00037D1B">
      <w:pPr>
        <w:jc w:val="center"/>
        <w:rPr>
          <w:rFonts w:ascii="GHEA Grapalat" w:hAnsi="GHEA Grapalat"/>
          <w:sz w:val="18"/>
          <w:lang w:val="hy-AM"/>
        </w:rPr>
      </w:pPr>
    </w:p>
    <w:p w14:paraId="5E564ACE" w14:textId="77777777" w:rsidR="00037D1B" w:rsidRPr="00712340" w:rsidRDefault="00037D1B" w:rsidP="00037D1B">
      <w:pPr>
        <w:jc w:val="center"/>
        <w:rPr>
          <w:rFonts w:ascii="GHEA Grapalat" w:hAnsi="GHEA Grapalat"/>
          <w:sz w:val="20"/>
          <w:lang w:val="hy-AM"/>
        </w:rPr>
      </w:pPr>
    </w:p>
    <w:p w14:paraId="2F80B5CD" w14:textId="77777777" w:rsidR="00037D1B" w:rsidRDefault="00037D1B" w:rsidP="00037D1B">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14:paraId="77CB41B3" w14:textId="77777777" w:rsidR="00037D1B" w:rsidRDefault="00037D1B" w:rsidP="00037D1B">
      <w:pPr>
        <w:jc w:val="right"/>
        <w:rPr>
          <w:rFonts w:ascii="GHEA Grapalat" w:hAnsi="GHEA Grapalat"/>
          <w:sz w:val="20"/>
          <w:lang w:val="hy-AM"/>
        </w:rPr>
      </w:pPr>
      <w:r w:rsidRPr="00712340">
        <w:rPr>
          <w:rFonts w:ascii="GHEA Grapalat" w:hAnsi="GHEA Grapalat"/>
          <w:sz w:val="20"/>
          <w:lang w:val="hy-AM"/>
        </w:rPr>
        <w:t>ՀՀ դրամ</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188"/>
        <w:gridCol w:w="1485"/>
        <w:gridCol w:w="1408"/>
        <w:gridCol w:w="973"/>
        <w:gridCol w:w="1322"/>
        <w:gridCol w:w="1137"/>
        <w:gridCol w:w="1252"/>
        <w:gridCol w:w="1443"/>
        <w:gridCol w:w="20"/>
      </w:tblGrid>
      <w:tr w:rsidR="00037D1B" w14:paraId="7F07D274" w14:textId="77777777" w:rsidTr="00617A5F">
        <w:trPr>
          <w:jc w:val="center"/>
        </w:trPr>
        <w:tc>
          <w:tcPr>
            <w:tcW w:w="10715" w:type="dxa"/>
            <w:gridSpan w:val="10"/>
            <w:tcBorders>
              <w:top w:val="single" w:sz="4" w:space="0" w:color="auto"/>
              <w:left w:val="single" w:sz="4" w:space="0" w:color="auto"/>
              <w:bottom w:val="single" w:sz="4" w:space="0" w:color="auto"/>
              <w:right w:val="single" w:sz="4" w:space="0" w:color="auto"/>
            </w:tcBorders>
            <w:hideMark/>
          </w:tcPr>
          <w:p w14:paraId="4BA47420" w14:textId="77777777" w:rsidR="00037D1B" w:rsidRDefault="00037D1B" w:rsidP="00AD69E0">
            <w:pPr>
              <w:jc w:val="center"/>
              <w:rPr>
                <w:rFonts w:ascii="GHEA Grapalat" w:hAnsi="GHEA Grapalat"/>
                <w:sz w:val="18"/>
              </w:rPr>
            </w:pPr>
            <w:proofErr w:type="spellStart"/>
            <w:r>
              <w:rPr>
                <w:rFonts w:ascii="GHEA Grapalat" w:hAnsi="GHEA Grapalat"/>
                <w:sz w:val="18"/>
              </w:rPr>
              <w:t>Ծառայության</w:t>
            </w:r>
            <w:proofErr w:type="spellEnd"/>
          </w:p>
        </w:tc>
      </w:tr>
      <w:tr w:rsidR="00037D1B" w14:paraId="387F8B1C" w14:textId="77777777" w:rsidTr="00617A5F">
        <w:trPr>
          <w:gridAfter w:val="1"/>
          <w:wAfter w:w="21" w:type="dxa"/>
          <w:trHeight w:val="219"/>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hideMark/>
          </w:tcPr>
          <w:p w14:paraId="6A219C62" w14:textId="77777777" w:rsidR="00037D1B" w:rsidRDefault="00037D1B" w:rsidP="00AD69E0">
            <w:pPr>
              <w:jc w:val="center"/>
              <w:rPr>
                <w:rFonts w:ascii="GHEA Grapalat" w:hAnsi="GHEA Grapalat"/>
                <w:sz w:val="18"/>
                <w:lang w:val="hy-AM"/>
              </w:rPr>
            </w:pPr>
            <w:r>
              <w:rPr>
                <w:rFonts w:ascii="GHEA Grapalat" w:hAnsi="GHEA Grapalat"/>
                <w:sz w:val="18"/>
                <w:lang w:val="hy-AM"/>
              </w:rPr>
              <w:t>Չ/հ</w:t>
            </w:r>
          </w:p>
        </w:tc>
        <w:tc>
          <w:tcPr>
            <w:tcW w:w="1194" w:type="dxa"/>
            <w:vMerge w:val="restart"/>
            <w:tcBorders>
              <w:top w:val="single" w:sz="4" w:space="0" w:color="auto"/>
              <w:left w:val="single" w:sz="4" w:space="0" w:color="auto"/>
              <w:bottom w:val="single" w:sz="4" w:space="0" w:color="auto"/>
              <w:right w:val="single" w:sz="4" w:space="0" w:color="auto"/>
            </w:tcBorders>
            <w:vAlign w:val="center"/>
            <w:hideMark/>
          </w:tcPr>
          <w:p w14:paraId="26793957" w14:textId="77777777" w:rsidR="00037D1B" w:rsidRPr="00F10454" w:rsidRDefault="00037D1B" w:rsidP="00AD69E0">
            <w:pPr>
              <w:jc w:val="center"/>
              <w:rPr>
                <w:rFonts w:ascii="GHEA Grapalat" w:hAnsi="GHEA Grapalat"/>
                <w:sz w:val="12"/>
                <w:szCs w:val="12"/>
                <w:lang w:val="hy-AM"/>
              </w:rPr>
            </w:pPr>
            <w:r w:rsidRPr="00F10454">
              <w:rPr>
                <w:rFonts w:ascii="GHEA Grapalat" w:hAnsi="GHEA Grapalat"/>
                <w:sz w:val="12"/>
                <w:szCs w:val="12"/>
                <w:lang w:val="hy-AM"/>
              </w:rPr>
              <w:t>գնումների պլանով նախատեսված միջանցիկ ծածկագիրը` ըստ ԳՄԱ դասակարգման (CPV)</w:t>
            </w:r>
          </w:p>
        </w:tc>
        <w:tc>
          <w:tcPr>
            <w:tcW w:w="1473" w:type="dxa"/>
            <w:vMerge w:val="restart"/>
            <w:tcBorders>
              <w:top w:val="single" w:sz="4" w:space="0" w:color="auto"/>
              <w:left w:val="single" w:sz="4" w:space="0" w:color="auto"/>
              <w:bottom w:val="single" w:sz="4" w:space="0" w:color="auto"/>
              <w:right w:val="single" w:sz="4" w:space="0" w:color="auto"/>
            </w:tcBorders>
            <w:vAlign w:val="center"/>
          </w:tcPr>
          <w:p w14:paraId="13997B00" w14:textId="77777777" w:rsidR="00037D1B" w:rsidRPr="00F10454" w:rsidRDefault="00037D1B" w:rsidP="00AD69E0">
            <w:pPr>
              <w:jc w:val="center"/>
              <w:rPr>
                <w:rFonts w:ascii="GHEA Grapalat" w:hAnsi="GHEA Grapalat"/>
                <w:sz w:val="18"/>
                <w:lang w:val="hy-AM"/>
              </w:rPr>
            </w:pPr>
            <w:r>
              <w:rPr>
                <w:rFonts w:ascii="GHEA Grapalat" w:hAnsi="GHEA Grapalat"/>
                <w:sz w:val="18"/>
                <w:lang w:val="hy-AM"/>
              </w:rPr>
              <w:t>անվանումը</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14:paraId="021071EA" w14:textId="77777777" w:rsidR="00037D1B" w:rsidRDefault="00037D1B" w:rsidP="00AD69E0">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4BEED95A" w14:textId="77777777" w:rsidR="00037D1B" w:rsidRDefault="00037D1B" w:rsidP="00AD69E0">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1331" w:type="dxa"/>
            <w:vMerge w:val="restart"/>
            <w:tcBorders>
              <w:top w:val="single" w:sz="4" w:space="0" w:color="auto"/>
              <w:left w:val="single" w:sz="4" w:space="0" w:color="auto"/>
              <w:bottom w:val="single" w:sz="4" w:space="0" w:color="auto"/>
              <w:right w:val="single" w:sz="4" w:space="0" w:color="auto"/>
            </w:tcBorders>
            <w:vAlign w:val="center"/>
            <w:hideMark/>
          </w:tcPr>
          <w:p w14:paraId="25152625" w14:textId="77777777" w:rsidR="00037D1B" w:rsidRDefault="00037D1B" w:rsidP="00AD69E0">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376518C2" w14:textId="77777777" w:rsidR="00037D1B" w:rsidRDefault="00037D1B" w:rsidP="00AD69E0">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քանակը</w:t>
            </w:r>
          </w:p>
        </w:tc>
        <w:tc>
          <w:tcPr>
            <w:tcW w:w="2708" w:type="dxa"/>
            <w:gridSpan w:val="2"/>
            <w:tcBorders>
              <w:top w:val="single" w:sz="4" w:space="0" w:color="auto"/>
              <w:left w:val="single" w:sz="4" w:space="0" w:color="auto"/>
              <w:bottom w:val="single" w:sz="4" w:space="0" w:color="auto"/>
              <w:right w:val="single" w:sz="4" w:space="0" w:color="auto"/>
            </w:tcBorders>
            <w:vAlign w:val="center"/>
            <w:hideMark/>
          </w:tcPr>
          <w:p w14:paraId="3C73909C" w14:textId="77777777" w:rsidR="00037D1B" w:rsidRDefault="00037D1B" w:rsidP="00AD69E0">
            <w:pPr>
              <w:jc w:val="center"/>
              <w:rPr>
                <w:rFonts w:ascii="GHEA Grapalat" w:hAnsi="GHEA Grapalat"/>
                <w:sz w:val="18"/>
              </w:rPr>
            </w:pPr>
            <w:proofErr w:type="spellStart"/>
            <w:r>
              <w:rPr>
                <w:rFonts w:ascii="GHEA Grapalat" w:hAnsi="GHEA Grapalat"/>
                <w:sz w:val="18"/>
              </w:rPr>
              <w:t>մատուցման</w:t>
            </w:r>
            <w:proofErr w:type="spellEnd"/>
          </w:p>
        </w:tc>
      </w:tr>
      <w:tr w:rsidR="00037D1B" w14:paraId="1E59F79F" w14:textId="77777777" w:rsidTr="00617A5F">
        <w:trPr>
          <w:gridAfter w:val="1"/>
          <w:wAfter w:w="21" w:type="dxa"/>
          <w:trHeight w:val="4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08943B" w14:textId="77777777" w:rsidR="00037D1B" w:rsidRDefault="00037D1B" w:rsidP="00AD69E0">
            <w:pPr>
              <w:rPr>
                <w:rFonts w:ascii="GHEA Grapalat" w:hAnsi="GHEA Grapalat"/>
                <w:sz w:val="18"/>
                <w:lang w:val="hy-AM"/>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B53DB" w14:textId="77777777" w:rsidR="00037D1B" w:rsidRDefault="00037D1B" w:rsidP="00AD69E0">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CC9C7" w14:textId="77777777" w:rsidR="00037D1B" w:rsidRDefault="00037D1B" w:rsidP="00AD69E0">
            <w:pPr>
              <w:rPr>
                <w:rFonts w:ascii="GHEA Grapalat" w:hAnsi="GHEA Grapalat"/>
                <w:sz w:val="18"/>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2015D39A" w14:textId="77777777" w:rsidR="00037D1B" w:rsidRDefault="00037D1B" w:rsidP="00AD69E0">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37B9D" w14:textId="77777777" w:rsidR="00037D1B" w:rsidRDefault="00037D1B" w:rsidP="00AD69E0">
            <w:pPr>
              <w:rPr>
                <w:rFonts w:ascii="GHEA Grapalat" w:hAnsi="GHEA Grapalat"/>
                <w:sz w:val="18"/>
              </w:rPr>
            </w:pPr>
          </w:p>
        </w:tc>
        <w:tc>
          <w:tcPr>
            <w:tcW w:w="1331" w:type="dxa"/>
            <w:vMerge/>
            <w:tcBorders>
              <w:top w:val="single" w:sz="4" w:space="0" w:color="auto"/>
              <w:left w:val="single" w:sz="4" w:space="0" w:color="auto"/>
              <w:bottom w:val="single" w:sz="4" w:space="0" w:color="auto"/>
              <w:right w:val="single" w:sz="4" w:space="0" w:color="auto"/>
            </w:tcBorders>
            <w:vAlign w:val="center"/>
            <w:hideMark/>
          </w:tcPr>
          <w:p w14:paraId="0389E026" w14:textId="77777777" w:rsidR="00037D1B" w:rsidRDefault="00037D1B" w:rsidP="00AD69E0">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68C86D" w14:textId="77777777" w:rsidR="00037D1B" w:rsidRDefault="00037D1B" w:rsidP="00AD69E0">
            <w:pPr>
              <w:rPr>
                <w:rFonts w:ascii="GHEA Grapalat" w:hAnsi="GHEA Grapalat"/>
                <w:sz w:val="18"/>
              </w:rPr>
            </w:pPr>
          </w:p>
        </w:tc>
        <w:tc>
          <w:tcPr>
            <w:tcW w:w="1253" w:type="dxa"/>
            <w:tcBorders>
              <w:top w:val="single" w:sz="4" w:space="0" w:color="auto"/>
              <w:left w:val="single" w:sz="4" w:space="0" w:color="auto"/>
              <w:bottom w:val="single" w:sz="4" w:space="0" w:color="auto"/>
              <w:right w:val="single" w:sz="4" w:space="0" w:color="auto"/>
            </w:tcBorders>
            <w:vAlign w:val="center"/>
            <w:hideMark/>
          </w:tcPr>
          <w:p w14:paraId="5DDDF5C4" w14:textId="77777777" w:rsidR="00037D1B" w:rsidRDefault="00037D1B" w:rsidP="00AD69E0">
            <w:pPr>
              <w:jc w:val="center"/>
              <w:rPr>
                <w:rFonts w:ascii="GHEA Grapalat" w:hAnsi="GHEA Grapalat"/>
                <w:sz w:val="18"/>
              </w:rPr>
            </w:pPr>
            <w:proofErr w:type="spellStart"/>
            <w:r>
              <w:rPr>
                <w:rFonts w:ascii="GHEA Grapalat" w:hAnsi="GHEA Grapalat"/>
                <w:sz w:val="18"/>
              </w:rPr>
              <w:t>հասցեն</w:t>
            </w:r>
            <w:proofErr w:type="spellEnd"/>
          </w:p>
        </w:tc>
        <w:tc>
          <w:tcPr>
            <w:tcW w:w="1455" w:type="dxa"/>
            <w:tcBorders>
              <w:top w:val="single" w:sz="4" w:space="0" w:color="auto"/>
              <w:left w:val="single" w:sz="4" w:space="0" w:color="auto"/>
              <w:bottom w:val="single" w:sz="4" w:space="0" w:color="auto"/>
              <w:right w:val="single" w:sz="4" w:space="0" w:color="auto"/>
            </w:tcBorders>
            <w:vAlign w:val="center"/>
            <w:hideMark/>
          </w:tcPr>
          <w:p w14:paraId="272A570B" w14:textId="77777777" w:rsidR="00037D1B" w:rsidRDefault="00037D1B" w:rsidP="00AD69E0">
            <w:pPr>
              <w:jc w:val="center"/>
              <w:rPr>
                <w:rFonts w:ascii="GHEA Grapalat" w:hAnsi="GHEA Grapalat"/>
                <w:sz w:val="18"/>
              </w:rPr>
            </w:pPr>
            <w:proofErr w:type="spellStart"/>
            <w:r>
              <w:rPr>
                <w:rFonts w:ascii="GHEA Grapalat" w:hAnsi="GHEA Grapalat"/>
                <w:sz w:val="18"/>
              </w:rPr>
              <w:t>Ժամկետը</w:t>
            </w:r>
            <w:proofErr w:type="spellEnd"/>
          </w:p>
        </w:tc>
      </w:tr>
      <w:tr w:rsidR="00037D1B" w:rsidRPr="00E01355" w14:paraId="5666C358" w14:textId="77777777" w:rsidTr="00617A5F">
        <w:trPr>
          <w:gridAfter w:val="1"/>
          <w:wAfter w:w="21" w:type="dxa"/>
          <w:trHeight w:val="780"/>
          <w:jc w:val="center"/>
        </w:trPr>
        <w:tc>
          <w:tcPr>
            <w:tcW w:w="486" w:type="dxa"/>
            <w:tcBorders>
              <w:top w:val="single" w:sz="4" w:space="0" w:color="auto"/>
              <w:left w:val="single" w:sz="4" w:space="0" w:color="auto"/>
              <w:bottom w:val="single" w:sz="4" w:space="0" w:color="auto"/>
              <w:right w:val="single" w:sz="4" w:space="0" w:color="auto"/>
            </w:tcBorders>
            <w:vAlign w:val="center"/>
            <w:hideMark/>
          </w:tcPr>
          <w:p w14:paraId="7C7D5232" w14:textId="77777777" w:rsidR="00037D1B" w:rsidRDefault="00037D1B" w:rsidP="00AD69E0">
            <w:pPr>
              <w:jc w:val="center"/>
              <w:rPr>
                <w:rFonts w:ascii="GHEA Grapalat" w:hAnsi="GHEA Grapalat"/>
                <w:sz w:val="20"/>
              </w:rPr>
            </w:pPr>
            <w:r>
              <w:rPr>
                <w:rFonts w:ascii="GHEA Grapalat" w:hAnsi="GHEA Grapalat"/>
                <w:sz w:val="20"/>
              </w:rPr>
              <w:t>1</w:t>
            </w:r>
          </w:p>
        </w:tc>
        <w:tc>
          <w:tcPr>
            <w:tcW w:w="1194" w:type="dxa"/>
            <w:tcBorders>
              <w:top w:val="single" w:sz="4" w:space="0" w:color="auto"/>
              <w:left w:val="single" w:sz="4" w:space="0" w:color="auto"/>
              <w:bottom w:val="single" w:sz="4" w:space="0" w:color="auto"/>
              <w:right w:val="single" w:sz="4" w:space="0" w:color="auto"/>
            </w:tcBorders>
            <w:vAlign w:val="center"/>
            <w:hideMark/>
          </w:tcPr>
          <w:p w14:paraId="6EC73448" w14:textId="6F148554" w:rsidR="00037D1B" w:rsidRPr="003E0EA1" w:rsidRDefault="0003259F" w:rsidP="00AD69E0">
            <w:pPr>
              <w:jc w:val="center"/>
              <w:rPr>
                <w:rFonts w:ascii="GHEA Grapalat" w:hAnsi="GHEA Grapalat"/>
                <w:sz w:val="16"/>
                <w:szCs w:val="16"/>
                <w:lang w:val="hy-AM"/>
              </w:rPr>
            </w:pPr>
            <w:r w:rsidRPr="0003259F">
              <w:rPr>
                <w:rFonts w:ascii="GHEA Grapalat" w:hAnsi="GHEA Grapalat"/>
                <w:sz w:val="20"/>
                <w:szCs w:val="20"/>
              </w:rPr>
              <w:t>90911110</w:t>
            </w:r>
          </w:p>
        </w:tc>
        <w:tc>
          <w:tcPr>
            <w:tcW w:w="1473" w:type="dxa"/>
            <w:tcBorders>
              <w:top w:val="single" w:sz="4" w:space="0" w:color="auto"/>
              <w:left w:val="single" w:sz="4" w:space="0" w:color="auto"/>
              <w:bottom w:val="single" w:sz="4" w:space="0" w:color="auto"/>
              <w:right w:val="single" w:sz="4" w:space="0" w:color="auto"/>
            </w:tcBorders>
            <w:vAlign w:val="center"/>
            <w:hideMark/>
          </w:tcPr>
          <w:p w14:paraId="6B2DB28D" w14:textId="3C138FC4" w:rsidR="00037D1B" w:rsidRDefault="0003259F" w:rsidP="00AD69E0">
            <w:pPr>
              <w:rPr>
                <w:rFonts w:ascii="GHEA Grapalat" w:hAnsi="GHEA Grapalat"/>
                <w:sz w:val="16"/>
                <w:szCs w:val="16"/>
                <w:lang w:val="hy-AM"/>
              </w:rPr>
            </w:pPr>
            <w:r>
              <w:rPr>
                <w:rFonts w:ascii="GHEA Grapalat" w:hAnsi="GHEA Grapalat"/>
                <w:sz w:val="16"/>
                <w:szCs w:val="16"/>
                <w:lang w:val="hy-AM"/>
              </w:rPr>
              <w:t>Մաքրման ծառայություններ</w:t>
            </w:r>
          </w:p>
        </w:tc>
        <w:tc>
          <w:tcPr>
            <w:tcW w:w="1409" w:type="dxa"/>
            <w:tcBorders>
              <w:top w:val="single" w:sz="4" w:space="0" w:color="auto"/>
              <w:left w:val="single" w:sz="4" w:space="0" w:color="auto"/>
              <w:bottom w:val="single" w:sz="4" w:space="0" w:color="auto"/>
              <w:right w:val="single" w:sz="4" w:space="0" w:color="auto"/>
            </w:tcBorders>
            <w:vAlign w:val="center"/>
            <w:hideMark/>
          </w:tcPr>
          <w:p w14:paraId="5327C9ED" w14:textId="77777777" w:rsidR="00037D1B" w:rsidRDefault="00037D1B" w:rsidP="00AD69E0">
            <w:pPr>
              <w:jc w:val="center"/>
              <w:rPr>
                <w:rFonts w:ascii="GHEA Grapalat" w:hAnsi="GHEA Grapalat"/>
                <w:sz w:val="16"/>
                <w:szCs w:val="16"/>
                <w:lang w:val="hy-AM"/>
              </w:rPr>
            </w:pPr>
            <w:r>
              <w:rPr>
                <w:rFonts w:ascii="GHEA Grapalat" w:hAnsi="GHEA Grapalat"/>
                <w:sz w:val="16"/>
                <w:szCs w:val="16"/>
                <w:lang w:val="hy-AM"/>
              </w:rPr>
              <w:t>Ներկայացված է ստորև</w:t>
            </w:r>
          </w:p>
        </w:tc>
        <w:tc>
          <w:tcPr>
            <w:tcW w:w="966" w:type="dxa"/>
            <w:tcBorders>
              <w:top w:val="single" w:sz="4" w:space="0" w:color="auto"/>
              <w:left w:val="single" w:sz="4" w:space="0" w:color="auto"/>
              <w:bottom w:val="single" w:sz="4" w:space="0" w:color="auto"/>
              <w:right w:val="single" w:sz="4" w:space="0" w:color="auto"/>
            </w:tcBorders>
            <w:vAlign w:val="center"/>
            <w:hideMark/>
          </w:tcPr>
          <w:p w14:paraId="387A68EF" w14:textId="77777777" w:rsidR="00037D1B" w:rsidRDefault="00037D1B" w:rsidP="00AD69E0">
            <w:pPr>
              <w:jc w:val="center"/>
              <w:rPr>
                <w:rFonts w:ascii="GHEA Grapalat" w:hAnsi="GHEA Grapalat"/>
                <w:sz w:val="16"/>
                <w:szCs w:val="16"/>
                <w:lang w:val="hy-AM"/>
              </w:rPr>
            </w:pPr>
            <w:r>
              <w:rPr>
                <w:rFonts w:ascii="GHEA Grapalat" w:hAnsi="GHEA Grapalat"/>
                <w:sz w:val="16"/>
                <w:szCs w:val="16"/>
                <w:lang w:val="hy-AM"/>
              </w:rPr>
              <w:t>ամիս</w:t>
            </w:r>
          </w:p>
        </w:tc>
        <w:tc>
          <w:tcPr>
            <w:tcW w:w="1331" w:type="dxa"/>
            <w:tcBorders>
              <w:top w:val="single" w:sz="4" w:space="0" w:color="auto"/>
              <w:left w:val="single" w:sz="4" w:space="0" w:color="auto"/>
              <w:bottom w:val="single" w:sz="4" w:space="0" w:color="auto"/>
              <w:right w:val="single" w:sz="4" w:space="0" w:color="auto"/>
            </w:tcBorders>
            <w:vAlign w:val="center"/>
          </w:tcPr>
          <w:p w14:paraId="4B185883" w14:textId="3F1AA41E" w:rsidR="00037D1B" w:rsidRDefault="00037D1B" w:rsidP="00AD69E0">
            <w:pPr>
              <w:jc w:val="center"/>
              <w:rPr>
                <w:rFonts w:ascii="GHEA Grapalat" w:hAnsi="GHEA Grapalat"/>
                <w:sz w:val="20"/>
                <w:lang w:val="hy-AM"/>
              </w:rPr>
            </w:pPr>
          </w:p>
        </w:tc>
        <w:tc>
          <w:tcPr>
            <w:tcW w:w="1127" w:type="dxa"/>
            <w:tcBorders>
              <w:top w:val="single" w:sz="4" w:space="0" w:color="auto"/>
              <w:left w:val="single" w:sz="4" w:space="0" w:color="auto"/>
              <w:bottom w:val="single" w:sz="4" w:space="0" w:color="auto"/>
              <w:right w:val="single" w:sz="4" w:space="0" w:color="auto"/>
            </w:tcBorders>
            <w:vAlign w:val="center"/>
            <w:hideMark/>
          </w:tcPr>
          <w:p w14:paraId="00088292" w14:textId="586FAABB" w:rsidR="00037D1B" w:rsidRPr="00037D1B" w:rsidRDefault="003E0EA1" w:rsidP="00AD69E0">
            <w:pPr>
              <w:jc w:val="center"/>
              <w:rPr>
                <w:rFonts w:ascii="GHEA Grapalat" w:hAnsi="GHEA Grapalat"/>
                <w:b/>
                <w:sz w:val="16"/>
                <w:szCs w:val="16"/>
                <w:lang w:val="hy-AM"/>
              </w:rPr>
            </w:pPr>
            <w:r>
              <w:rPr>
                <w:rFonts w:ascii="GHEA Grapalat" w:hAnsi="GHEA Grapalat"/>
                <w:b/>
                <w:sz w:val="16"/>
                <w:szCs w:val="16"/>
                <w:lang w:val="hy-AM"/>
              </w:rPr>
              <w:t>1</w:t>
            </w:r>
            <w:r w:rsidR="008E72A7">
              <w:rPr>
                <w:rFonts w:ascii="GHEA Grapalat" w:hAnsi="GHEA Grapalat"/>
                <w:b/>
                <w:sz w:val="16"/>
                <w:szCs w:val="16"/>
                <w:lang w:val="hy-AM"/>
              </w:rPr>
              <w:t>2</w:t>
            </w:r>
          </w:p>
        </w:tc>
        <w:tc>
          <w:tcPr>
            <w:tcW w:w="1253" w:type="dxa"/>
            <w:tcBorders>
              <w:top w:val="single" w:sz="4" w:space="0" w:color="auto"/>
              <w:left w:val="single" w:sz="4" w:space="0" w:color="auto"/>
              <w:bottom w:val="single" w:sz="4" w:space="0" w:color="auto"/>
              <w:right w:val="single" w:sz="4" w:space="0" w:color="auto"/>
            </w:tcBorders>
            <w:hideMark/>
          </w:tcPr>
          <w:p w14:paraId="6185BA82" w14:textId="77777777" w:rsidR="00037D1B" w:rsidRDefault="00037D1B" w:rsidP="00AD69E0">
            <w:pPr>
              <w:jc w:val="center"/>
              <w:rPr>
                <w:rFonts w:ascii="GHEA Grapalat" w:hAnsi="GHEA Grapalat" w:cs="Sylfaen"/>
                <w:sz w:val="18"/>
                <w:szCs w:val="18"/>
                <w:lang w:val="pt-BR"/>
              </w:rPr>
            </w:pPr>
            <w:r>
              <w:rPr>
                <w:rFonts w:ascii="GHEA Grapalat" w:hAnsi="GHEA Grapalat" w:cs="Sylfaen"/>
                <w:sz w:val="18"/>
                <w:szCs w:val="18"/>
                <w:lang w:val="pt-BR"/>
              </w:rPr>
              <w:t>ք. Երևան</w:t>
            </w:r>
            <w:r>
              <w:rPr>
                <w:rFonts w:ascii="GHEA Grapalat" w:hAnsi="GHEA Grapalat" w:cs="Sylfaen"/>
                <w:sz w:val="18"/>
                <w:szCs w:val="18"/>
                <w:lang w:val="hy-AM"/>
              </w:rPr>
              <w:t>,</w:t>
            </w:r>
            <w:r>
              <w:rPr>
                <w:rFonts w:ascii="GHEA Grapalat" w:hAnsi="GHEA Grapalat" w:cs="Sylfaen"/>
                <w:sz w:val="18"/>
                <w:szCs w:val="18"/>
                <w:lang w:val="pt-BR"/>
              </w:rPr>
              <w:t xml:space="preserve"> </w:t>
            </w:r>
            <w:proofErr w:type="spellStart"/>
            <w:r>
              <w:rPr>
                <w:rFonts w:ascii="GHEA Grapalat" w:hAnsi="GHEA Grapalat"/>
                <w:sz w:val="20"/>
              </w:rPr>
              <w:t>Ներսիսյան</w:t>
            </w:r>
            <w:proofErr w:type="spellEnd"/>
            <w:r>
              <w:rPr>
                <w:rFonts w:ascii="GHEA Grapalat" w:hAnsi="GHEA Grapalat"/>
                <w:sz w:val="20"/>
              </w:rPr>
              <w:t xml:space="preserve"> 7/1</w:t>
            </w:r>
          </w:p>
        </w:tc>
        <w:tc>
          <w:tcPr>
            <w:tcW w:w="1455" w:type="dxa"/>
            <w:tcBorders>
              <w:top w:val="single" w:sz="4" w:space="0" w:color="auto"/>
              <w:left w:val="single" w:sz="4" w:space="0" w:color="auto"/>
              <w:bottom w:val="single" w:sz="4" w:space="0" w:color="auto"/>
              <w:right w:val="single" w:sz="4" w:space="0" w:color="auto"/>
            </w:tcBorders>
            <w:hideMark/>
          </w:tcPr>
          <w:p w14:paraId="6250F228" w14:textId="0510AD1D" w:rsidR="00037D1B" w:rsidRDefault="00037D1B" w:rsidP="003E0EA1">
            <w:pPr>
              <w:jc w:val="center"/>
              <w:rPr>
                <w:rFonts w:ascii="GHEA Grapalat" w:hAnsi="GHEA Grapalat" w:cs="Sylfaen"/>
                <w:sz w:val="18"/>
                <w:szCs w:val="18"/>
                <w:lang w:val="pt-BR"/>
              </w:rPr>
            </w:pPr>
            <w:r>
              <w:rPr>
                <w:rFonts w:ascii="GHEA Grapalat" w:hAnsi="GHEA Grapalat" w:cs="Sylfaen"/>
                <w:sz w:val="18"/>
                <w:szCs w:val="18"/>
                <w:lang w:val="pt-BR"/>
              </w:rPr>
              <w:t>01.</w:t>
            </w:r>
            <w:r>
              <w:rPr>
                <w:rFonts w:ascii="GHEA Grapalat" w:hAnsi="GHEA Grapalat" w:cs="Sylfaen"/>
                <w:sz w:val="18"/>
                <w:szCs w:val="18"/>
                <w:lang w:val="hy-AM"/>
              </w:rPr>
              <w:t>0</w:t>
            </w:r>
            <w:r w:rsidR="008E72A7">
              <w:rPr>
                <w:rFonts w:ascii="GHEA Grapalat" w:hAnsi="GHEA Grapalat" w:cs="Sylfaen"/>
                <w:sz w:val="18"/>
                <w:szCs w:val="18"/>
                <w:lang w:val="hy-AM"/>
              </w:rPr>
              <w:t>1</w:t>
            </w:r>
            <w:r>
              <w:rPr>
                <w:rFonts w:ascii="Microsoft JhengHei" w:eastAsia="Microsoft JhengHei" w:hAnsi="Microsoft JhengHei" w:cs="Microsoft JhengHei" w:hint="eastAsia"/>
                <w:sz w:val="18"/>
                <w:szCs w:val="18"/>
                <w:lang w:val="hy-AM"/>
              </w:rPr>
              <w:t>․</w:t>
            </w:r>
            <w:r>
              <w:rPr>
                <w:rFonts w:ascii="GHEA Grapalat" w:hAnsi="GHEA Grapalat" w:cs="Sylfaen"/>
                <w:sz w:val="18"/>
                <w:szCs w:val="18"/>
                <w:lang w:val="pt-BR"/>
              </w:rPr>
              <w:t>20</w:t>
            </w:r>
            <w:r w:rsidR="002A5028">
              <w:rPr>
                <w:rFonts w:ascii="GHEA Grapalat" w:hAnsi="GHEA Grapalat" w:cs="Sylfaen"/>
                <w:sz w:val="18"/>
                <w:szCs w:val="18"/>
                <w:lang w:val="hy-AM"/>
              </w:rPr>
              <w:t>2</w:t>
            </w:r>
            <w:r w:rsidR="008E72A7">
              <w:rPr>
                <w:rFonts w:ascii="GHEA Grapalat" w:hAnsi="GHEA Grapalat" w:cs="Sylfaen"/>
                <w:sz w:val="18"/>
                <w:szCs w:val="18"/>
                <w:lang w:val="hy-AM"/>
              </w:rPr>
              <w:t>6</w:t>
            </w:r>
            <w:r>
              <w:rPr>
                <w:rFonts w:ascii="GHEA Grapalat" w:hAnsi="GHEA Grapalat" w:cs="Sylfaen"/>
                <w:sz w:val="18"/>
                <w:szCs w:val="18"/>
                <w:lang w:val="hy-AM"/>
              </w:rPr>
              <w:t xml:space="preserve">թ-ից մինչև </w:t>
            </w:r>
            <w:r>
              <w:rPr>
                <w:rFonts w:ascii="GHEA Grapalat" w:hAnsi="GHEA Grapalat" w:cs="Sylfaen"/>
                <w:sz w:val="18"/>
                <w:szCs w:val="18"/>
                <w:lang w:val="pt-BR"/>
              </w:rPr>
              <w:t>31.12.</w:t>
            </w:r>
            <w:r>
              <w:rPr>
                <w:rFonts w:ascii="GHEA Grapalat" w:hAnsi="GHEA Grapalat" w:cs="Sylfaen"/>
                <w:sz w:val="18"/>
                <w:szCs w:val="18"/>
                <w:lang w:val="hy-AM"/>
              </w:rPr>
              <w:t>202</w:t>
            </w:r>
            <w:r w:rsidR="008E72A7">
              <w:rPr>
                <w:rFonts w:ascii="GHEA Grapalat" w:hAnsi="GHEA Grapalat" w:cs="Sylfaen"/>
                <w:sz w:val="18"/>
                <w:szCs w:val="18"/>
                <w:lang w:val="hy-AM"/>
              </w:rPr>
              <w:t>6</w:t>
            </w:r>
            <w:r>
              <w:rPr>
                <w:rFonts w:ascii="GHEA Grapalat" w:hAnsi="GHEA Grapalat" w:cs="Sylfaen"/>
                <w:sz w:val="18"/>
                <w:szCs w:val="18"/>
                <w:lang w:val="hy-AM"/>
              </w:rPr>
              <w:t>թ</w:t>
            </w:r>
            <w:r>
              <w:rPr>
                <w:rFonts w:ascii="GHEA Grapalat" w:hAnsi="GHEA Grapalat" w:cs="Sylfaen"/>
                <w:sz w:val="18"/>
                <w:szCs w:val="18"/>
                <w:lang w:val="pt-BR"/>
              </w:rPr>
              <w:t>-</w:t>
            </w:r>
            <w:r>
              <w:rPr>
                <w:rFonts w:ascii="GHEA Grapalat" w:hAnsi="GHEA Grapalat" w:cs="Sylfaen"/>
                <w:sz w:val="18"/>
                <w:szCs w:val="18"/>
                <w:lang w:val="hy-AM"/>
              </w:rPr>
              <w:t>ն</w:t>
            </w:r>
            <w:r>
              <w:rPr>
                <w:rFonts w:ascii="GHEA Grapalat" w:hAnsi="GHEA Grapalat" w:cs="Sylfaen"/>
                <w:sz w:val="18"/>
                <w:szCs w:val="18"/>
                <w:lang w:val="pt-BR"/>
              </w:rPr>
              <w:t xml:space="preserve"> ներառյալ</w:t>
            </w:r>
          </w:p>
        </w:tc>
      </w:tr>
    </w:tbl>
    <w:p w14:paraId="3F60E681" w14:textId="77777777" w:rsidR="00037D1B" w:rsidRPr="00914C38" w:rsidRDefault="00037D1B" w:rsidP="00037D1B">
      <w:pPr>
        <w:jc w:val="both"/>
        <w:rPr>
          <w:rFonts w:ascii="GHEA Grapalat" w:hAnsi="GHEA Grapalat"/>
          <w:i/>
          <w:sz w:val="20"/>
          <w:lang w:val="pt-BR"/>
        </w:rPr>
      </w:pPr>
      <w:r w:rsidRPr="00914C38">
        <w:rPr>
          <w:rFonts w:ascii="GHEA Grapalat" w:hAnsi="GHEA Grapalat"/>
          <w:i/>
          <w:sz w:val="20"/>
          <w:lang w:val="pt-BR"/>
        </w:rPr>
        <w:t xml:space="preserve">** </w:t>
      </w:r>
      <w:r w:rsidRPr="00712340">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0377AD0C" w14:textId="77777777" w:rsidR="00037D1B" w:rsidRPr="00914C38" w:rsidRDefault="00037D1B" w:rsidP="00037D1B">
      <w:pPr>
        <w:jc w:val="both"/>
        <w:rPr>
          <w:rFonts w:ascii="GHEA Grapalat" w:hAnsi="GHEA Grapalat"/>
          <w:sz w:val="20"/>
          <w:lang w:val="pt-BR"/>
        </w:rPr>
      </w:pP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3262"/>
      </w:tblGrid>
      <w:tr w:rsidR="00AD69E0" w14:paraId="28AC6C47" w14:textId="77777777" w:rsidTr="00CD01CB">
        <w:tc>
          <w:tcPr>
            <w:tcW w:w="5000" w:type="pct"/>
            <w:gridSpan w:val="2"/>
            <w:tcBorders>
              <w:top w:val="single" w:sz="4" w:space="0" w:color="auto"/>
              <w:left w:val="single" w:sz="4" w:space="0" w:color="auto"/>
              <w:bottom w:val="single" w:sz="4" w:space="0" w:color="auto"/>
              <w:right w:val="single" w:sz="4" w:space="0" w:color="auto"/>
            </w:tcBorders>
            <w:hideMark/>
          </w:tcPr>
          <w:p w14:paraId="3659A8C5" w14:textId="77777777" w:rsidR="00AD69E0" w:rsidRDefault="00AD69E0" w:rsidP="00AD69E0">
            <w:pPr>
              <w:jc w:val="center"/>
              <w:rPr>
                <w:rFonts w:ascii="Sylfaen" w:hAnsi="Sylfaen"/>
                <w:b/>
                <w:sz w:val="20"/>
                <w:szCs w:val="20"/>
              </w:rPr>
            </w:pPr>
            <w:proofErr w:type="spellStart"/>
            <w:r>
              <w:rPr>
                <w:rFonts w:ascii="Sylfaen" w:hAnsi="Sylfaen"/>
                <w:b/>
                <w:sz w:val="20"/>
                <w:szCs w:val="20"/>
              </w:rPr>
              <w:t>Ծառայության</w:t>
            </w:r>
            <w:proofErr w:type="spellEnd"/>
          </w:p>
        </w:tc>
      </w:tr>
      <w:tr w:rsidR="00CD01CB" w14:paraId="101BE0FD" w14:textId="77777777" w:rsidTr="00CD01CB">
        <w:trPr>
          <w:trHeight w:val="219"/>
        </w:trPr>
        <w:tc>
          <w:tcPr>
            <w:tcW w:w="3419" w:type="pct"/>
            <w:vMerge w:val="restart"/>
            <w:tcBorders>
              <w:top w:val="single" w:sz="4" w:space="0" w:color="auto"/>
              <w:left w:val="single" w:sz="4" w:space="0" w:color="auto"/>
              <w:bottom w:val="single" w:sz="4" w:space="0" w:color="auto"/>
              <w:right w:val="single" w:sz="4" w:space="0" w:color="auto"/>
            </w:tcBorders>
            <w:vAlign w:val="center"/>
            <w:hideMark/>
          </w:tcPr>
          <w:p w14:paraId="79C2AA0B" w14:textId="77777777" w:rsidR="00CD01CB" w:rsidRDefault="00CD01CB" w:rsidP="00AD69E0">
            <w:pPr>
              <w:jc w:val="center"/>
              <w:rPr>
                <w:rFonts w:ascii="Sylfaen" w:hAnsi="Sylfaen"/>
                <w:b/>
                <w:sz w:val="20"/>
                <w:szCs w:val="20"/>
              </w:rPr>
            </w:pPr>
            <w:proofErr w:type="spellStart"/>
            <w:r>
              <w:rPr>
                <w:rFonts w:ascii="Sylfaen" w:hAnsi="Sylfaen"/>
                <w:b/>
                <w:sz w:val="20"/>
                <w:szCs w:val="20"/>
              </w:rPr>
              <w:t>տեխնիկական</w:t>
            </w:r>
            <w:proofErr w:type="spellEnd"/>
            <w:r>
              <w:rPr>
                <w:rFonts w:ascii="Sylfaen" w:hAnsi="Sylfaen"/>
                <w:b/>
                <w:sz w:val="20"/>
                <w:szCs w:val="20"/>
              </w:rPr>
              <w:t xml:space="preserve"> </w:t>
            </w:r>
            <w:proofErr w:type="spellStart"/>
            <w:r>
              <w:rPr>
                <w:rFonts w:ascii="Sylfaen" w:hAnsi="Sylfaen"/>
                <w:b/>
                <w:sz w:val="20"/>
                <w:szCs w:val="20"/>
              </w:rPr>
              <w:t>բնութագիրը</w:t>
            </w:r>
            <w:proofErr w:type="spellEnd"/>
          </w:p>
        </w:tc>
        <w:tc>
          <w:tcPr>
            <w:tcW w:w="1581" w:type="pct"/>
            <w:tcBorders>
              <w:top w:val="single" w:sz="4" w:space="0" w:color="auto"/>
              <w:left w:val="single" w:sz="4" w:space="0" w:color="auto"/>
              <w:bottom w:val="single" w:sz="4" w:space="0" w:color="auto"/>
              <w:right w:val="single" w:sz="4" w:space="0" w:color="auto"/>
            </w:tcBorders>
            <w:vAlign w:val="center"/>
            <w:hideMark/>
          </w:tcPr>
          <w:p w14:paraId="428C0155" w14:textId="77777777" w:rsidR="00CD01CB" w:rsidRDefault="00CD01CB" w:rsidP="00AD69E0">
            <w:pPr>
              <w:jc w:val="center"/>
              <w:rPr>
                <w:rFonts w:ascii="Sylfaen" w:hAnsi="Sylfaen"/>
                <w:b/>
                <w:sz w:val="20"/>
                <w:szCs w:val="20"/>
              </w:rPr>
            </w:pPr>
            <w:proofErr w:type="spellStart"/>
            <w:r>
              <w:rPr>
                <w:rFonts w:ascii="Sylfaen" w:hAnsi="Sylfaen"/>
                <w:b/>
                <w:sz w:val="20"/>
                <w:szCs w:val="20"/>
              </w:rPr>
              <w:t>մատուցման</w:t>
            </w:r>
            <w:proofErr w:type="spellEnd"/>
          </w:p>
        </w:tc>
      </w:tr>
      <w:tr w:rsidR="00CD01CB" w14:paraId="796A5FBC" w14:textId="77777777" w:rsidTr="00CD01CB">
        <w:trPr>
          <w:trHeight w:val="461"/>
        </w:trPr>
        <w:tc>
          <w:tcPr>
            <w:tcW w:w="3419" w:type="pct"/>
            <w:vMerge/>
            <w:tcBorders>
              <w:top w:val="single" w:sz="4" w:space="0" w:color="auto"/>
              <w:left w:val="single" w:sz="4" w:space="0" w:color="auto"/>
              <w:bottom w:val="single" w:sz="4" w:space="0" w:color="auto"/>
              <w:right w:val="single" w:sz="4" w:space="0" w:color="auto"/>
            </w:tcBorders>
            <w:vAlign w:val="center"/>
            <w:hideMark/>
          </w:tcPr>
          <w:p w14:paraId="18930BDA" w14:textId="77777777" w:rsidR="00CD01CB" w:rsidRDefault="00CD01CB" w:rsidP="00AD69E0">
            <w:pPr>
              <w:rPr>
                <w:rFonts w:ascii="Sylfaen" w:hAnsi="Sylfaen" w:cs="Times LatArm"/>
                <w:b/>
                <w:sz w:val="20"/>
                <w:szCs w:val="20"/>
                <w:lang w:val="hy-AM"/>
              </w:rPr>
            </w:pPr>
          </w:p>
        </w:tc>
        <w:tc>
          <w:tcPr>
            <w:tcW w:w="1581" w:type="pct"/>
            <w:tcBorders>
              <w:top w:val="single" w:sz="4" w:space="0" w:color="auto"/>
              <w:left w:val="single" w:sz="4" w:space="0" w:color="auto"/>
              <w:bottom w:val="single" w:sz="4" w:space="0" w:color="auto"/>
              <w:right w:val="single" w:sz="4" w:space="0" w:color="auto"/>
            </w:tcBorders>
            <w:vAlign w:val="center"/>
            <w:hideMark/>
          </w:tcPr>
          <w:p w14:paraId="2022FDAB" w14:textId="77777777" w:rsidR="00CD01CB" w:rsidRDefault="00CD01CB" w:rsidP="00AD69E0">
            <w:pPr>
              <w:jc w:val="center"/>
              <w:rPr>
                <w:rFonts w:ascii="Sylfaen" w:hAnsi="Sylfaen"/>
                <w:b/>
                <w:sz w:val="20"/>
                <w:szCs w:val="20"/>
              </w:rPr>
            </w:pPr>
            <w:proofErr w:type="spellStart"/>
            <w:r>
              <w:rPr>
                <w:rFonts w:ascii="Sylfaen" w:hAnsi="Sylfaen"/>
                <w:b/>
                <w:sz w:val="20"/>
                <w:szCs w:val="20"/>
              </w:rPr>
              <w:t>ժամկետը</w:t>
            </w:r>
            <w:proofErr w:type="spellEnd"/>
          </w:p>
        </w:tc>
      </w:tr>
      <w:tr w:rsidR="00CD01CB" w14:paraId="0512BFFA" w14:textId="77777777" w:rsidTr="00CD01CB">
        <w:trPr>
          <w:trHeight w:val="705"/>
        </w:trPr>
        <w:tc>
          <w:tcPr>
            <w:tcW w:w="3419" w:type="pct"/>
            <w:tcBorders>
              <w:top w:val="single" w:sz="4" w:space="0" w:color="auto"/>
              <w:left w:val="single" w:sz="4" w:space="0" w:color="auto"/>
              <w:bottom w:val="single" w:sz="4" w:space="0" w:color="auto"/>
              <w:right w:val="single" w:sz="4" w:space="0" w:color="auto"/>
            </w:tcBorders>
            <w:vAlign w:val="center"/>
            <w:hideMark/>
          </w:tcPr>
          <w:p w14:paraId="2A945BD3"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Կոշտ</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պատշգամբների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ողջ</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3692DE6"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2D772591" w14:textId="77777777" w:rsidTr="00CD01CB">
        <w:trPr>
          <w:trHeight w:val="707"/>
        </w:trPr>
        <w:tc>
          <w:tcPr>
            <w:tcW w:w="3419" w:type="pct"/>
            <w:tcBorders>
              <w:top w:val="single" w:sz="4" w:space="0" w:color="auto"/>
              <w:left w:val="single" w:sz="4" w:space="0" w:color="auto"/>
              <w:bottom w:val="single" w:sz="4" w:space="0" w:color="auto"/>
              <w:right w:val="single" w:sz="4" w:space="0" w:color="auto"/>
            </w:tcBorders>
            <w:vAlign w:val="center"/>
            <w:hideMark/>
          </w:tcPr>
          <w:p w14:paraId="3B5B911E"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պատուհանագոգերից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3332586D"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21C52F09" w14:textId="77777777" w:rsidTr="00CD01CB">
        <w:trPr>
          <w:trHeight w:val="849"/>
        </w:trPr>
        <w:tc>
          <w:tcPr>
            <w:tcW w:w="3419" w:type="pct"/>
            <w:tcBorders>
              <w:top w:val="single" w:sz="4" w:space="0" w:color="auto"/>
              <w:left w:val="single" w:sz="4" w:space="0" w:color="auto"/>
              <w:bottom w:val="single" w:sz="4" w:space="0" w:color="auto"/>
              <w:right w:val="single" w:sz="4" w:space="0" w:color="auto"/>
            </w:tcBorders>
            <w:vAlign w:val="center"/>
            <w:hideMark/>
          </w:tcPr>
          <w:p w14:paraId="4EE8E898"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շրիշակներից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FC488E9"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436E16B2" w14:textId="77777777" w:rsidTr="00CD01CB">
        <w:trPr>
          <w:trHeight w:val="668"/>
        </w:trPr>
        <w:tc>
          <w:tcPr>
            <w:tcW w:w="3419" w:type="pct"/>
            <w:tcBorders>
              <w:top w:val="single" w:sz="4" w:space="0" w:color="auto"/>
              <w:left w:val="single" w:sz="4" w:space="0" w:color="auto"/>
              <w:bottom w:val="single" w:sz="4" w:space="0" w:color="auto"/>
              <w:right w:val="single" w:sz="4" w:space="0" w:color="auto"/>
            </w:tcBorders>
            <w:vAlign w:val="center"/>
            <w:hideMark/>
          </w:tcPr>
          <w:p w14:paraId="24AA1E53"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Ջեռուցման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սարքերի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փոշեհանում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6101E7A"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շաբաթական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58DD9C92" w14:textId="77777777" w:rsidTr="00CD01CB">
        <w:trPr>
          <w:trHeight w:val="566"/>
        </w:trPr>
        <w:tc>
          <w:tcPr>
            <w:tcW w:w="3419" w:type="pct"/>
            <w:tcBorders>
              <w:top w:val="single" w:sz="4" w:space="0" w:color="auto"/>
              <w:left w:val="single" w:sz="4" w:space="0" w:color="auto"/>
              <w:bottom w:val="single" w:sz="4" w:space="0" w:color="auto"/>
              <w:right w:val="single" w:sz="4" w:space="0" w:color="auto"/>
            </w:tcBorders>
            <w:vAlign w:val="center"/>
            <w:hideMark/>
          </w:tcPr>
          <w:p w14:paraId="71698579"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մալուխատար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տուփերից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9F78CB3"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18E96EED"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48CC7C4F"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Անջատիչների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վարդակների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793F9FFC"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5A9C6FE0" w14:textId="77777777" w:rsidTr="00CD01CB">
        <w:trPr>
          <w:trHeight w:val="849"/>
        </w:trPr>
        <w:tc>
          <w:tcPr>
            <w:tcW w:w="3419" w:type="pct"/>
            <w:tcBorders>
              <w:top w:val="single" w:sz="4" w:space="0" w:color="auto"/>
              <w:left w:val="single" w:sz="4" w:space="0" w:color="auto"/>
              <w:bottom w:val="single" w:sz="4" w:space="0" w:color="auto"/>
              <w:right w:val="single" w:sz="4" w:space="0" w:color="auto"/>
            </w:tcBorders>
            <w:vAlign w:val="center"/>
            <w:hideMark/>
          </w:tcPr>
          <w:p w14:paraId="4E512E9F"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Սեղանների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չոր</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BB35A4F"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7A07E37A" w14:textId="77777777" w:rsidTr="00CD01CB">
        <w:trPr>
          <w:trHeight w:val="1086"/>
        </w:trPr>
        <w:tc>
          <w:tcPr>
            <w:tcW w:w="3419" w:type="pct"/>
            <w:tcBorders>
              <w:top w:val="single" w:sz="4" w:space="0" w:color="auto"/>
              <w:left w:val="single" w:sz="4" w:space="0" w:color="auto"/>
              <w:bottom w:val="single" w:sz="4" w:space="0" w:color="auto"/>
              <w:right w:val="single" w:sz="4" w:space="0" w:color="auto"/>
            </w:tcBorders>
            <w:vAlign w:val="center"/>
            <w:hideMark/>
          </w:tcPr>
          <w:p w14:paraId="3E7CC2DC"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Պահարանների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դարակաշարերի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B08573F"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05D06303" w14:textId="77777777" w:rsidTr="00CD01CB">
        <w:trPr>
          <w:trHeight w:val="282"/>
        </w:trPr>
        <w:tc>
          <w:tcPr>
            <w:tcW w:w="3419" w:type="pct"/>
            <w:tcBorders>
              <w:top w:val="single" w:sz="4" w:space="0" w:color="auto"/>
              <w:left w:val="single" w:sz="4" w:space="0" w:color="auto"/>
              <w:bottom w:val="single" w:sz="4" w:space="0" w:color="auto"/>
              <w:right w:val="single" w:sz="4" w:space="0" w:color="auto"/>
            </w:tcBorders>
            <w:vAlign w:val="center"/>
            <w:hideMark/>
          </w:tcPr>
          <w:p w14:paraId="1BAEA620"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Օդորակիչների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B9B747B" w14:textId="784BA89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2 </w:t>
            </w:r>
            <w:proofErr w:type="spellStart"/>
            <w:r>
              <w:rPr>
                <w:rFonts w:ascii="Sylfaen" w:hAnsi="Sylfaen" w:cs="Arial"/>
                <w:color w:val="000000"/>
                <w:sz w:val="20"/>
                <w:szCs w:val="20"/>
              </w:rPr>
              <w:t>անգամ</w:t>
            </w:r>
            <w:proofErr w:type="spellEnd"/>
          </w:p>
        </w:tc>
      </w:tr>
      <w:tr w:rsidR="00CD01CB" w14:paraId="2D5BA3F1" w14:textId="77777777" w:rsidTr="00CD01CB">
        <w:trPr>
          <w:trHeight w:val="565"/>
        </w:trPr>
        <w:tc>
          <w:tcPr>
            <w:tcW w:w="3419" w:type="pct"/>
            <w:tcBorders>
              <w:top w:val="single" w:sz="4" w:space="0" w:color="auto"/>
              <w:left w:val="single" w:sz="4" w:space="0" w:color="auto"/>
              <w:bottom w:val="single" w:sz="4" w:space="0" w:color="auto"/>
              <w:right w:val="single" w:sz="4" w:space="0" w:color="auto"/>
            </w:tcBorders>
            <w:vAlign w:val="center"/>
            <w:hideMark/>
          </w:tcPr>
          <w:p w14:paraId="267312C7"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Ցուցանակների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տեղեկատվական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վահանակների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ցուցափեղկերի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չոր</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փոշեհանում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51BFA3C"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5D39D804" w14:textId="77777777" w:rsidTr="00CD01CB">
        <w:trPr>
          <w:trHeight w:val="866"/>
        </w:trPr>
        <w:tc>
          <w:tcPr>
            <w:tcW w:w="3419" w:type="pct"/>
            <w:tcBorders>
              <w:top w:val="single" w:sz="4" w:space="0" w:color="auto"/>
              <w:left w:val="single" w:sz="4" w:space="0" w:color="auto"/>
              <w:bottom w:val="single" w:sz="4" w:space="0" w:color="auto"/>
              <w:right w:val="single" w:sz="4" w:space="0" w:color="auto"/>
            </w:tcBorders>
            <w:vAlign w:val="center"/>
            <w:hideMark/>
          </w:tcPr>
          <w:p w14:paraId="2FAD2DB7"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Միջանցքների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սենյակների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դահլիճների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նկարների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F8A71BA"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13CE0B19" w14:textId="77777777" w:rsidTr="00CD01CB">
        <w:trPr>
          <w:trHeight w:val="991"/>
        </w:trPr>
        <w:tc>
          <w:tcPr>
            <w:tcW w:w="3419" w:type="pct"/>
            <w:tcBorders>
              <w:top w:val="single" w:sz="4" w:space="0" w:color="auto"/>
              <w:left w:val="single" w:sz="4" w:space="0" w:color="auto"/>
              <w:bottom w:val="single" w:sz="4" w:space="0" w:color="auto"/>
              <w:right w:val="single" w:sz="4" w:space="0" w:color="auto"/>
            </w:tcBorders>
            <w:vAlign w:val="center"/>
            <w:hideMark/>
          </w:tcPr>
          <w:p w14:paraId="0F20FD6E"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lastRenderedPageBreak/>
              <w:t>Փափուկ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նստատեղով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աթոռների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փափուկ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նստատեղով</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հենակով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աթոռների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քիմ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սահմանված</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նորմերով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պահանջվող</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լվացող</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պրոֆեսիոնալ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փոշեկուլ</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A993D35"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453ACB80" w14:textId="77777777" w:rsidTr="00CD01CB">
        <w:trPr>
          <w:trHeight w:val="758"/>
        </w:trPr>
        <w:tc>
          <w:tcPr>
            <w:tcW w:w="3419" w:type="pct"/>
            <w:tcBorders>
              <w:top w:val="single" w:sz="4" w:space="0" w:color="auto"/>
              <w:left w:val="single" w:sz="4" w:space="0" w:color="auto"/>
              <w:bottom w:val="single" w:sz="4" w:space="0" w:color="auto"/>
              <w:right w:val="single" w:sz="4" w:space="0" w:color="auto"/>
            </w:tcBorders>
            <w:vAlign w:val="center"/>
            <w:hideMark/>
          </w:tcPr>
          <w:p w14:paraId="628C86B0"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Կտորե</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բազմոցների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քիմ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սահմանված</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նորմերով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պահանջվող</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լվացող</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պրոֆեսիոնալ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փոշեկուլ</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A908492"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01EC3755"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7B9DCE01"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Կաշեպատ</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կահույքի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միջոցների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կիրառմամբ</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0A3DDA4B"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2580D1FB" w14:textId="77777777" w:rsidTr="00CD01CB">
        <w:trPr>
          <w:trHeight w:val="566"/>
        </w:trPr>
        <w:tc>
          <w:tcPr>
            <w:tcW w:w="3419" w:type="pct"/>
            <w:tcBorders>
              <w:top w:val="single" w:sz="4" w:space="0" w:color="auto"/>
              <w:left w:val="single" w:sz="4" w:space="0" w:color="auto"/>
              <w:bottom w:val="single" w:sz="4" w:space="0" w:color="auto"/>
              <w:right w:val="single" w:sz="4" w:space="0" w:color="auto"/>
            </w:tcBorders>
            <w:vAlign w:val="center"/>
            <w:hideMark/>
          </w:tcPr>
          <w:p w14:paraId="5E136150"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Սենյակների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լաբորատորիաների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սառնարանների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1EEE981"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4842FFAB" w14:textId="77777777" w:rsidTr="00CD01CB">
        <w:trPr>
          <w:trHeight w:val="170"/>
        </w:trPr>
        <w:tc>
          <w:tcPr>
            <w:tcW w:w="3419" w:type="pct"/>
            <w:tcBorders>
              <w:top w:val="single" w:sz="4" w:space="0" w:color="auto"/>
              <w:left w:val="single" w:sz="4" w:space="0" w:color="auto"/>
              <w:bottom w:val="single" w:sz="4" w:space="0" w:color="auto"/>
              <w:right w:val="single" w:sz="4" w:space="0" w:color="auto"/>
            </w:tcBorders>
            <w:vAlign w:val="center"/>
            <w:hideMark/>
          </w:tcPr>
          <w:p w14:paraId="5A045509"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Պատերի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ջրակայուն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ծածկույթով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մշակված</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լվացվող</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պատերի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հիմնովին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BBB373E"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2 </w:t>
            </w:r>
            <w:proofErr w:type="spellStart"/>
            <w:r>
              <w:rPr>
                <w:rFonts w:ascii="Sylfaen" w:hAnsi="Sylfaen" w:cs="Arial"/>
                <w:color w:val="000000"/>
                <w:sz w:val="20"/>
                <w:szCs w:val="20"/>
              </w:rPr>
              <w:t>անգամ</w:t>
            </w:r>
            <w:proofErr w:type="spellEnd"/>
          </w:p>
        </w:tc>
      </w:tr>
      <w:tr w:rsidR="00CD01CB" w14:paraId="5BC5BCAD" w14:textId="77777777" w:rsidTr="00CD01CB">
        <w:trPr>
          <w:trHeight w:val="566"/>
        </w:trPr>
        <w:tc>
          <w:tcPr>
            <w:tcW w:w="3419" w:type="pct"/>
            <w:tcBorders>
              <w:top w:val="single" w:sz="4" w:space="0" w:color="auto"/>
              <w:left w:val="single" w:sz="4" w:space="0" w:color="auto"/>
              <w:bottom w:val="single" w:sz="4" w:space="0" w:color="auto"/>
              <w:right w:val="single" w:sz="4" w:space="0" w:color="auto"/>
            </w:tcBorders>
            <w:vAlign w:val="center"/>
            <w:hideMark/>
          </w:tcPr>
          <w:p w14:paraId="4D571B29"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Դռների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շրջակալների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ապակյա</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տարրերի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մետաղական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տարրերի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փայլեցում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7F1B7789"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11F134C1" w14:textId="77777777" w:rsidTr="00CD01CB">
        <w:trPr>
          <w:trHeight w:val="418"/>
        </w:trPr>
        <w:tc>
          <w:tcPr>
            <w:tcW w:w="3419" w:type="pct"/>
            <w:tcBorders>
              <w:top w:val="single" w:sz="4" w:space="0" w:color="auto"/>
              <w:left w:val="single" w:sz="4" w:space="0" w:color="auto"/>
              <w:bottom w:val="single" w:sz="4" w:space="0" w:color="auto"/>
              <w:right w:val="single" w:sz="4" w:space="0" w:color="auto"/>
            </w:tcBorders>
            <w:vAlign w:val="center"/>
            <w:hideMark/>
          </w:tcPr>
          <w:p w14:paraId="4BE42711"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Աստիճանավանդակների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աստիճանահարթակների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համալիր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պատերի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բազրիքներից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8605031"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30F39FD1" w14:textId="77777777" w:rsidTr="00CD01CB">
        <w:trPr>
          <w:trHeight w:val="830"/>
        </w:trPr>
        <w:tc>
          <w:tcPr>
            <w:tcW w:w="3419" w:type="pct"/>
            <w:tcBorders>
              <w:top w:val="single" w:sz="4" w:space="0" w:color="auto"/>
              <w:left w:val="single" w:sz="4" w:space="0" w:color="auto"/>
              <w:bottom w:val="single" w:sz="4" w:space="0" w:color="auto"/>
              <w:right w:val="single" w:sz="4" w:space="0" w:color="auto"/>
            </w:tcBorders>
            <w:vAlign w:val="center"/>
            <w:hideMark/>
          </w:tcPr>
          <w:p w14:paraId="6D81987E"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Առաստաղների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կախովի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առաստաղների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առաստաղի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լուսատուների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A260DFE"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2 </w:t>
            </w:r>
            <w:proofErr w:type="spellStart"/>
            <w:r>
              <w:rPr>
                <w:rFonts w:ascii="Sylfaen" w:hAnsi="Sylfaen" w:cs="Arial"/>
                <w:color w:val="000000"/>
                <w:sz w:val="20"/>
                <w:szCs w:val="20"/>
              </w:rPr>
              <w:t>անգամ</w:t>
            </w:r>
            <w:proofErr w:type="spellEnd"/>
          </w:p>
        </w:tc>
      </w:tr>
      <w:tr w:rsidR="00CD01CB" w14:paraId="63D5C2F8"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0D46E6E7"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Վերելակների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ինչպես</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նաև</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վերելակների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սրահների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համալիր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ծածկի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պատերի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առաստաղի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կոճակների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վահանակների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հետքերի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հայելապատ</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լուսային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սարքերի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4582024"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0BCA6C77" w14:textId="77777777" w:rsidTr="00CD01CB">
        <w:trPr>
          <w:trHeight w:val="991"/>
        </w:trPr>
        <w:tc>
          <w:tcPr>
            <w:tcW w:w="3419" w:type="pct"/>
            <w:tcBorders>
              <w:top w:val="single" w:sz="4" w:space="0" w:color="auto"/>
              <w:left w:val="single" w:sz="4" w:space="0" w:color="auto"/>
              <w:bottom w:val="single" w:sz="4" w:space="0" w:color="auto"/>
              <w:right w:val="single" w:sz="4" w:space="0" w:color="auto"/>
            </w:tcBorders>
            <w:vAlign w:val="center"/>
            <w:hideMark/>
          </w:tcPr>
          <w:p w14:paraId="1AA57F49"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Սանհանգույցների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միզարանների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զուգարանակոնքերի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դրանց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նստարանների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լվացարանների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բռնակների</w:t>
            </w:r>
            <w:proofErr w:type="spellEnd"/>
            <w:r>
              <w:rPr>
                <w:rFonts w:ascii="Sylfaen" w:hAnsi="Sylfaen" w:cs="Arial"/>
                <w:color w:val="000000"/>
                <w:sz w:val="22"/>
                <w:szCs w:val="22"/>
              </w:rPr>
              <w:t xml:space="preserve"> </w:t>
            </w:r>
            <w:proofErr w:type="spellStart"/>
            <w:proofErr w:type="gramStart"/>
            <w:r>
              <w:rPr>
                <w:rFonts w:ascii="Sylfaen" w:hAnsi="Sylfaen" w:cs="Arial"/>
                <w:color w:val="000000"/>
                <w:sz w:val="22"/>
                <w:szCs w:val="22"/>
              </w:rPr>
              <w:t>ախտահանում,հայելիների</w:t>
            </w:r>
            <w:proofErr w:type="spellEnd"/>
            <w:proofErr w:type="gramEnd"/>
            <w:r>
              <w:rPr>
                <w:rFonts w:ascii="Sylfaen" w:hAnsi="Sylfaen" w:cs="Arial"/>
                <w:color w:val="000000"/>
                <w:sz w:val="22"/>
                <w:szCs w:val="22"/>
              </w:rPr>
              <w:t xml:space="preserve"> և </w:t>
            </w:r>
            <w:proofErr w:type="spellStart"/>
            <w:r>
              <w:rPr>
                <w:rFonts w:ascii="Sylfaen" w:hAnsi="Sylfaen" w:cs="Arial"/>
                <w:color w:val="000000"/>
                <w:sz w:val="22"/>
                <w:szCs w:val="22"/>
              </w:rPr>
              <w:t>ապակե</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մետաղական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մակերևույթների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հեռացում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աղբամաններից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աղբամաններում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առկա</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պոլիէթիլային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տոպրակների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փոխում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հոտազերծում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1260CEB"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7AF284D2" w14:textId="77777777" w:rsidTr="00CD01CB">
        <w:trPr>
          <w:trHeight w:val="707"/>
        </w:trPr>
        <w:tc>
          <w:tcPr>
            <w:tcW w:w="3419" w:type="pct"/>
            <w:tcBorders>
              <w:top w:val="single" w:sz="4" w:space="0" w:color="auto"/>
              <w:left w:val="single" w:sz="4" w:space="0" w:color="auto"/>
              <w:bottom w:val="single" w:sz="4" w:space="0" w:color="auto"/>
              <w:right w:val="single" w:sz="4" w:space="0" w:color="auto"/>
            </w:tcBorders>
            <w:vAlign w:val="center"/>
            <w:hideMark/>
          </w:tcPr>
          <w:p w14:paraId="6FAFC394"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Սանհանգույցների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հիմնովին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ախտահանում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202A7F7"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շաբաթական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0D728AED" w14:textId="77777777" w:rsidTr="00CD01CB">
        <w:trPr>
          <w:trHeight w:val="173"/>
        </w:trPr>
        <w:tc>
          <w:tcPr>
            <w:tcW w:w="3419" w:type="pct"/>
            <w:tcBorders>
              <w:top w:val="single" w:sz="4" w:space="0" w:color="auto"/>
              <w:left w:val="single" w:sz="4" w:space="0" w:color="auto"/>
              <w:bottom w:val="single" w:sz="4" w:space="0" w:color="auto"/>
              <w:right w:val="single" w:sz="4" w:space="0" w:color="auto"/>
            </w:tcBorders>
            <w:vAlign w:val="center"/>
            <w:hideMark/>
          </w:tcPr>
          <w:p w14:paraId="44DE612D"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Պատուհանների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հիմնովին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51E7B71"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ամսեկան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05152F37" w14:textId="77777777" w:rsidTr="00CD01CB">
        <w:trPr>
          <w:trHeight w:val="565"/>
        </w:trPr>
        <w:tc>
          <w:tcPr>
            <w:tcW w:w="3419" w:type="pct"/>
            <w:tcBorders>
              <w:top w:val="single" w:sz="4" w:space="0" w:color="auto"/>
              <w:left w:val="single" w:sz="4" w:space="0" w:color="auto"/>
              <w:bottom w:val="single" w:sz="4" w:space="0" w:color="auto"/>
              <w:right w:val="single" w:sz="4" w:space="0" w:color="auto"/>
            </w:tcBorders>
            <w:vAlign w:val="center"/>
            <w:hideMark/>
          </w:tcPr>
          <w:p w14:paraId="7E4856A6"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Պատուհանների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0B1D7B70"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63C5DFD5" w14:textId="77777777" w:rsidTr="00CD01CB">
        <w:trPr>
          <w:trHeight w:val="282"/>
        </w:trPr>
        <w:tc>
          <w:tcPr>
            <w:tcW w:w="3419" w:type="pct"/>
            <w:tcBorders>
              <w:top w:val="single" w:sz="4" w:space="0" w:color="auto"/>
              <w:left w:val="single" w:sz="4" w:space="0" w:color="auto"/>
              <w:bottom w:val="single" w:sz="4" w:space="0" w:color="auto"/>
              <w:right w:val="single" w:sz="4" w:space="0" w:color="auto"/>
            </w:tcBorders>
            <w:vAlign w:val="center"/>
            <w:hideMark/>
          </w:tcPr>
          <w:p w14:paraId="18C0F4F3"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Շերտավարագույրների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վարագույրների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1B27DFEA"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76128343" w14:textId="77777777" w:rsidTr="00CD01CB">
        <w:trPr>
          <w:trHeight w:val="565"/>
        </w:trPr>
        <w:tc>
          <w:tcPr>
            <w:tcW w:w="3419" w:type="pct"/>
            <w:tcBorders>
              <w:top w:val="single" w:sz="4" w:space="0" w:color="auto"/>
              <w:left w:val="single" w:sz="4" w:space="0" w:color="auto"/>
              <w:bottom w:val="single" w:sz="4" w:space="0" w:color="auto"/>
              <w:right w:val="single" w:sz="4" w:space="0" w:color="auto"/>
            </w:tcBorders>
            <w:vAlign w:val="center"/>
            <w:hideMark/>
          </w:tcPr>
          <w:p w14:paraId="3928E7B0"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Ջահերի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FC079EE"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5D539FCA" w14:textId="77777777" w:rsidTr="00CD01CB">
        <w:trPr>
          <w:trHeight w:val="424"/>
        </w:trPr>
        <w:tc>
          <w:tcPr>
            <w:tcW w:w="3419" w:type="pct"/>
            <w:tcBorders>
              <w:top w:val="single" w:sz="4" w:space="0" w:color="auto"/>
              <w:left w:val="single" w:sz="4" w:space="0" w:color="auto"/>
              <w:bottom w:val="single" w:sz="4" w:space="0" w:color="auto"/>
              <w:right w:val="single" w:sz="4" w:space="0" w:color="auto"/>
            </w:tcBorders>
            <w:vAlign w:val="center"/>
            <w:hideMark/>
          </w:tcPr>
          <w:p w14:paraId="3F429F72"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lastRenderedPageBreak/>
              <w:t>Սենյակային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բույսերի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խնամք</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ջրել</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C2D9FAD" w14:textId="77777777" w:rsidR="00CD01CB" w:rsidRDefault="00CD01CB" w:rsidP="00AD69E0">
            <w:pPr>
              <w:jc w:val="center"/>
              <w:rPr>
                <w:rFonts w:ascii="Sylfaen" w:hAnsi="Sylfaen" w:cs="Arial"/>
                <w:sz w:val="20"/>
                <w:szCs w:val="20"/>
              </w:rPr>
            </w:pPr>
            <w:proofErr w:type="spellStart"/>
            <w:r>
              <w:rPr>
                <w:rFonts w:ascii="Sylfaen" w:hAnsi="Sylfaen" w:cs="Arial"/>
                <w:sz w:val="20"/>
                <w:szCs w:val="20"/>
              </w:rPr>
              <w:t>շաբաթական</w:t>
            </w:r>
            <w:proofErr w:type="spellEnd"/>
            <w:r>
              <w:rPr>
                <w:rFonts w:ascii="Sylfaen" w:hAnsi="Sylfaen" w:cs="Arial"/>
                <w:sz w:val="20"/>
                <w:szCs w:val="20"/>
              </w:rPr>
              <w:t xml:space="preserve"> 2 </w:t>
            </w:r>
            <w:proofErr w:type="spellStart"/>
            <w:r>
              <w:rPr>
                <w:rFonts w:ascii="Sylfaen" w:hAnsi="Sylfaen" w:cs="Arial"/>
                <w:sz w:val="20"/>
                <w:szCs w:val="20"/>
              </w:rPr>
              <w:t>անգամ</w:t>
            </w:r>
            <w:proofErr w:type="spellEnd"/>
          </w:p>
        </w:tc>
      </w:tr>
      <w:tr w:rsidR="00CD01CB" w14:paraId="5046C67E" w14:textId="77777777" w:rsidTr="00CD01CB">
        <w:trPr>
          <w:trHeight w:val="389"/>
        </w:trPr>
        <w:tc>
          <w:tcPr>
            <w:tcW w:w="3419" w:type="pct"/>
            <w:tcBorders>
              <w:top w:val="single" w:sz="4" w:space="0" w:color="auto"/>
              <w:left w:val="single" w:sz="4" w:space="0" w:color="auto"/>
              <w:bottom w:val="single" w:sz="4" w:space="0" w:color="auto"/>
              <w:right w:val="single" w:sz="4" w:space="0" w:color="auto"/>
            </w:tcBorders>
            <w:vAlign w:val="center"/>
            <w:hideMark/>
          </w:tcPr>
          <w:p w14:paraId="6C25F075"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Միջատների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դեմ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միջոցների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կիրառում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1F45B53E"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3D10EAA6"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4639A7BD"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Միջանցքների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հիմնավոր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լվացման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մեքենայի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կիրառմամբ</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17C35E9A" w14:textId="77777777" w:rsidR="00CD01CB" w:rsidRDefault="00CD01CB" w:rsidP="00AD69E0">
            <w:pPr>
              <w:jc w:val="center"/>
              <w:rPr>
                <w:rFonts w:ascii="Sylfaen" w:hAnsi="Sylfaen" w:cs="Arial"/>
                <w:strike/>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29036674" w14:textId="77777777" w:rsidTr="00CD01CB">
        <w:trPr>
          <w:trHeight w:val="350"/>
        </w:trPr>
        <w:tc>
          <w:tcPr>
            <w:tcW w:w="3419" w:type="pct"/>
            <w:tcBorders>
              <w:top w:val="single" w:sz="4" w:space="0" w:color="auto"/>
              <w:left w:val="single" w:sz="4" w:space="0" w:color="auto"/>
              <w:bottom w:val="single" w:sz="4" w:space="0" w:color="auto"/>
              <w:right w:val="single" w:sz="4" w:space="0" w:color="auto"/>
            </w:tcBorders>
            <w:vAlign w:val="center"/>
            <w:hideMark/>
          </w:tcPr>
          <w:p w14:paraId="4D06BEB1"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Կենտրոնական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սրահների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ընթացիկ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լվացման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մեքենայի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կիրառմամբ</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8ED7737" w14:textId="77777777" w:rsidR="00CD01CB" w:rsidRDefault="00CD01CB" w:rsidP="00AD69E0">
            <w:pPr>
              <w:jc w:val="center"/>
              <w:rPr>
                <w:rFonts w:ascii="Sylfaen" w:hAnsi="Sylfaen" w:cs="Arial"/>
                <w:strike/>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7F18CB33" w14:textId="77777777" w:rsidTr="00CD01CB">
        <w:trPr>
          <w:trHeight w:val="282"/>
        </w:trPr>
        <w:tc>
          <w:tcPr>
            <w:tcW w:w="3419" w:type="pct"/>
            <w:tcBorders>
              <w:top w:val="single" w:sz="4" w:space="0" w:color="auto"/>
              <w:left w:val="single" w:sz="4" w:space="0" w:color="auto"/>
              <w:bottom w:val="single" w:sz="4" w:space="0" w:color="auto"/>
              <w:right w:val="single" w:sz="4" w:space="0" w:color="auto"/>
            </w:tcBorders>
            <w:vAlign w:val="center"/>
            <w:hideMark/>
          </w:tcPr>
          <w:p w14:paraId="027E3215"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Մուտքային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դռների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ապակիների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մատնահետքերի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հեռացում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2E39EBD3"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4E9C2A4B"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753863A7"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Գրանիտե</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բյուրեղացում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կրիստալիզացիա</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hատուկ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սարքավորումով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7E95A9B3"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7CB59265" w14:textId="77777777" w:rsidTr="00CD01CB">
        <w:trPr>
          <w:trHeight w:val="140"/>
        </w:trPr>
        <w:tc>
          <w:tcPr>
            <w:tcW w:w="3419" w:type="pct"/>
            <w:tcBorders>
              <w:top w:val="single" w:sz="4" w:space="0" w:color="auto"/>
              <w:left w:val="single" w:sz="4" w:space="0" w:color="auto"/>
              <w:bottom w:val="single" w:sz="4" w:space="0" w:color="auto"/>
              <w:right w:val="single" w:sz="4" w:space="0" w:color="auto"/>
            </w:tcBorders>
            <w:vAlign w:val="center"/>
            <w:hideMark/>
          </w:tcPr>
          <w:p w14:paraId="580F593C"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Սալիկապատ</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խորը</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hատուկ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սարքավորումով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07CDC970"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2 </w:t>
            </w:r>
            <w:proofErr w:type="spellStart"/>
            <w:r>
              <w:rPr>
                <w:rFonts w:ascii="Sylfaen" w:hAnsi="Sylfaen" w:cs="Arial"/>
                <w:color w:val="000000"/>
                <w:sz w:val="20"/>
                <w:szCs w:val="20"/>
              </w:rPr>
              <w:t>անգամ</w:t>
            </w:r>
            <w:proofErr w:type="spellEnd"/>
          </w:p>
        </w:tc>
      </w:tr>
      <w:tr w:rsidR="00CD01CB" w14:paraId="1CAB7D72" w14:textId="77777777" w:rsidTr="00CD01CB">
        <w:trPr>
          <w:trHeight w:val="655"/>
        </w:trPr>
        <w:tc>
          <w:tcPr>
            <w:tcW w:w="3419" w:type="pct"/>
            <w:tcBorders>
              <w:top w:val="single" w:sz="4" w:space="0" w:color="auto"/>
              <w:left w:val="single" w:sz="4" w:space="0" w:color="auto"/>
              <w:bottom w:val="single" w:sz="4" w:space="0" w:color="auto"/>
              <w:right w:val="single" w:sz="4" w:space="0" w:color="auto"/>
            </w:tcBorders>
            <w:vAlign w:val="center"/>
            <w:hideMark/>
          </w:tcPr>
          <w:p w14:paraId="5CBE1C2F"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Վինիլե</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163C26DC"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2 </w:t>
            </w:r>
            <w:proofErr w:type="spellStart"/>
            <w:r>
              <w:rPr>
                <w:rFonts w:ascii="Sylfaen" w:hAnsi="Sylfaen" w:cs="Arial"/>
                <w:color w:val="000000"/>
                <w:sz w:val="20"/>
                <w:szCs w:val="20"/>
              </w:rPr>
              <w:t>անգամ</w:t>
            </w:r>
            <w:proofErr w:type="spellEnd"/>
          </w:p>
        </w:tc>
      </w:tr>
      <w:tr w:rsidR="00CD01CB" w14:paraId="726EC745"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79F848BD"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Հուշարձանների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hատուկ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սարքավորումով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5BDAC2C4"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71A85AED"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1EDF9BC1"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Շենքերի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արտաքին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ապակեպատ</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երկկողմանի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քիմիական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միջոցներով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հատուկ</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տեխնիկայի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կիրառմամբ</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03410D50" w14:textId="77777777" w:rsidR="00CD01CB" w:rsidRDefault="00CD01CB" w:rsidP="00AD69E0">
            <w:pPr>
              <w:jc w:val="center"/>
              <w:rPr>
                <w:rFonts w:ascii="Sylfaen" w:hAnsi="Sylfaen" w:cs="Arial"/>
                <w:color w:val="000000"/>
                <w:sz w:val="20"/>
                <w:szCs w:val="20"/>
              </w:rPr>
            </w:pPr>
            <w:r>
              <w:rPr>
                <w:rFonts w:ascii="Sylfaen" w:hAnsi="Sylfaen" w:cs="Arial"/>
                <w:color w:val="000000"/>
                <w:sz w:val="20"/>
                <w:szCs w:val="20"/>
              </w:rPr>
              <w:t xml:space="preserve">2 </w:t>
            </w:r>
            <w:proofErr w:type="spellStart"/>
            <w:r>
              <w:rPr>
                <w:rFonts w:ascii="Sylfaen" w:hAnsi="Sylfaen" w:cs="Arial"/>
                <w:color w:val="000000"/>
                <w:sz w:val="20"/>
                <w:szCs w:val="20"/>
              </w:rPr>
              <w:t>անգամ</w:t>
            </w:r>
            <w:proofErr w:type="spellEnd"/>
          </w:p>
        </w:tc>
      </w:tr>
      <w:tr w:rsidR="00CD01CB" w14:paraId="58323941" w14:textId="77777777" w:rsidTr="00CD01CB">
        <w:trPr>
          <w:trHeight w:val="140"/>
        </w:trPr>
        <w:tc>
          <w:tcPr>
            <w:tcW w:w="3419" w:type="pct"/>
            <w:tcBorders>
              <w:top w:val="single" w:sz="4" w:space="0" w:color="auto"/>
              <w:left w:val="single" w:sz="4" w:space="0" w:color="auto"/>
              <w:bottom w:val="single" w:sz="4" w:space="0" w:color="auto"/>
              <w:right w:val="single" w:sz="4" w:space="0" w:color="auto"/>
            </w:tcBorders>
            <w:vAlign w:val="center"/>
            <w:hideMark/>
          </w:tcPr>
          <w:p w14:paraId="62B51E06"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Շենքերի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պատերի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բարձր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ճնշման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սարքավորումով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575EDD7"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1 </w:t>
            </w:r>
            <w:proofErr w:type="spellStart"/>
            <w:r>
              <w:rPr>
                <w:rFonts w:ascii="Sylfaen" w:hAnsi="Sylfaen" w:cs="Arial"/>
                <w:color w:val="000000"/>
                <w:sz w:val="20"/>
                <w:szCs w:val="20"/>
              </w:rPr>
              <w:t>անգամ</w:t>
            </w:r>
            <w:proofErr w:type="spellEnd"/>
          </w:p>
        </w:tc>
      </w:tr>
      <w:tr w:rsidR="00CD01CB" w14:paraId="021F5A54"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19CB5EE3"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Տանիքի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9D16BBF"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ըստ</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պահանջի</w:t>
            </w:r>
            <w:proofErr w:type="spellEnd"/>
          </w:p>
        </w:tc>
      </w:tr>
      <w:tr w:rsidR="00CD01CB" w14:paraId="266F1743" w14:textId="77777777" w:rsidTr="00CD01CB">
        <w:trPr>
          <w:trHeight w:val="424"/>
        </w:trPr>
        <w:tc>
          <w:tcPr>
            <w:tcW w:w="3419" w:type="pct"/>
            <w:tcBorders>
              <w:top w:val="single" w:sz="4" w:space="0" w:color="auto"/>
              <w:left w:val="single" w:sz="4" w:space="0" w:color="auto"/>
              <w:bottom w:val="single" w:sz="4" w:space="0" w:color="auto"/>
              <w:right w:val="single" w:sz="4" w:space="0" w:color="auto"/>
            </w:tcBorders>
            <w:vAlign w:val="center"/>
            <w:hideMark/>
          </w:tcPr>
          <w:p w14:paraId="07D8F720"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Բակային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բակային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պատշաճ</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վիճակի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ապահովում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լուսամփոփների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աղբարկղերից</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տեղափոխում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աղբամանների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ետնաբակի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մաքրության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պահպանում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մասնաշենքերի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մուտքերի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մաքրության</w:t>
            </w:r>
            <w:proofErr w:type="spellEnd"/>
            <w:r>
              <w:rPr>
                <w:rFonts w:ascii="Sylfaen" w:hAnsi="Sylfaen" w:cs="Arial"/>
                <w:color w:val="000000"/>
                <w:sz w:val="22"/>
                <w:szCs w:val="22"/>
              </w:rPr>
              <w:t xml:space="preserve"> </w:t>
            </w:r>
            <w:proofErr w:type="spellStart"/>
            <w:proofErr w:type="gramStart"/>
            <w:r>
              <w:rPr>
                <w:rFonts w:ascii="Sylfaen" w:hAnsi="Sylfaen" w:cs="Arial"/>
                <w:color w:val="000000"/>
                <w:sz w:val="22"/>
                <w:szCs w:val="22"/>
              </w:rPr>
              <w:t>պահպանում,այդ</w:t>
            </w:r>
            <w:proofErr w:type="spellEnd"/>
            <w:proofErr w:type="gramEnd"/>
            <w:r>
              <w:rPr>
                <w:rFonts w:ascii="Sylfaen" w:hAnsi="Sylfaen" w:cs="Arial"/>
                <w:color w:val="000000"/>
                <w:sz w:val="22"/>
                <w:szCs w:val="22"/>
              </w:rPr>
              <w:t xml:space="preserve"> </w:t>
            </w:r>
            <w:proofErr w:type="spellStart"/>
            <w:r>
              <w:rPr>
                <w:rFonts w:ascii="Sylfaen" w:hAnsi="Sylfaen" w:cs="Arial"/>
                <w:color w:val="000000"/>
                <w:sz w:val="22"/>
                <w:szCs w:val="22"/>
              </w:rPr>
              <w:t>թվում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ըստ</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եղանակի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չոր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տերևների</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ձյան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մաքրման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աշխատանքներ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9B456B4"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74C7DAE8" w14:textId="77777777" w:rsidTr="00CD01CB">
        <w:trPr>
          <w:trHeight w:val="588"/>
        </w:trPr>
        <w:tc>
          <w:tcPr>
            <w:tcW w:w="3419" w:type="pct"/>
            <w:tcBorders>
              <w:top w:val="single" w:sz="4" w:space="0" w:color="auto"/>
              <w:left w:val="single" w:sz="4" w:space="0" w:color="auto"/>
              <w:bottom w:val="single" w:sz="4" w:space="0" w:color="auto"/>
              <w:right w:val="single" w:sz="4" w:space="0" w:color="auto"/>
            </w:tcBorders>
            <w:vAlign w:val="center"/>
            <w:hideMark/>
          </w:tcPr>
          <w:p w14:paraId="0EDC3BA9"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Բակային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հիմնովին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ջրցան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մեքենայի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կիրառմամբ</w:t>
            </w:r>
            <w:proofErr w:type="spellEnd"/>
          </w:p>
        </w:tc>
        <w:tc>
          <w:tcPr>
            <w:tcW w:w="1581" w:type="pct"/>
            <w:tcBorders>
              <w:top w:val="single" w:sz="4" w:space="0" w:color="auto"/>
              <w:left w:val="single" w:sz="4" w:space="0" w:color="auto"/>
              <w:bottom w:val="single" w:sz="4" w:space="0" w:color="auto"/>
              <w:right w:val="single" w:sz="4" w:space="0" w:color="auto"/>
            </w:tcBorders>
            <w:vAlign w:val="center"/>
            <w:hideMark/>
          </w:tcPr>
          <w:p w14:paraId="51BDADF8"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4 </w:t>
            </w:r>
            <w:proofErr w:type="spellStart"/>
            <w:r>
              <w:rPr>
                <w:rFonts w:ascii="Sylfaen" w:hAnsi="Sylfaen" w:cs="Arial"/>
                <w:color w:val="000000"/>
                <w:sz w:val="20"/>
                <w:szCs w:val="20"/>
              </w:rPr>
              <w:t>անգամ</w:t>
            </w:r>
            <w:proofErr w:type="spellEnd"/>
          </w:p>
        </w:tc>
      </w:tr>
      <w:tr w:rsidR="00CD01CB" w14:paraId="7A9E03BC" w14:textId="77777777" w:rsidTr="00CD01CB">
        <w:trPr>
          <w:trHeight w:val="694"/>
        </w:trPr>
        <w:tc>
          <w:tcPr>
            <w:tcW w:w="3419" w:type="pct"/>
            <w:tcBorders>
              <w:top w:val="single" w:sz="4" w:space="0" w:color="auto"/>
              <w:left w:val="single" w:sz="4" w:space="0" w:color="auto"/>
              <w:bottom w:val="single" w:sz="4" w:space="0" w:color="auto"/>
              <w:right w:val="single" w:sz="4" w:space="0" w:color="auto"/>
            </w:tcBorders>
            <w:vAlign w:val="center"/>
            <w:hideMark/>
          </w:tcPr>
          <w:p w14:paraId="3225F1FD"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Արգելափակիչների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1A1389E6"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6FA41901"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1B023291"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Աղբամանների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95C292A"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306BFCBC"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05603906"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Աղբամանների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հեռացում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դրանցում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առկա</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պոլիէթիլային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տոպրակների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փոխում</w:t>
            </w:r>
            <w:proofErr w:type="spellEnd"/>
            <w:r>
              <w:rPr>
                <w:rFonts w:ascii="Sylfaen" w:hAnsi="Sylfaen" w:cs="Arial"/>
                <w:color w:val="000000"/>
                <w:sz w:val="22"/>
                <w:szCs w:val="22"/>
              </w:rPr>
              <w:t xml:space="preserve"> </w:t>
            </w:r>
          </w:p>
        </w:tc>
        <w:tc>
          <w:tcPr>
            <w:tcW w:w="1581" w:type="pct"/>
            <w:tcBorders>
              <w:top w:val="single" w:sz="4" w:space="0" w:color="auto"/>
              <w:left w:val="single" w:sz="4" w:space="0" w:color="auto"/>
              <w:bottom w:val="single" w:sz="4" w:space="0" w:color="auto"/>
              <w:right w:val="single" w:sz="4" w:space="0" w:color="auto"/>
            </w:tcBorders>
            <w:vAlign w:val="center"/>
            <w:hideMark/>
          </w:tcPr>
          <w:p w14:paraId="023E706F"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40246E5C"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39CB8ACC"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Անվտանգության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ծառայության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աշխատակիցների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սենյակների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համալիր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կեղտաբծերի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կահույքի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փայլեցում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աղբամանների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դուրսբերում</w:t>
            </w:r>
            <w:proofErr w:type="spellEnd"/>
            <w:r>
              <w:rPr>
                <w:rFonts w:ascii="Sylfaen" w:hAnsi="Sylfaen" w:cs="Arial"/>
                <w:color w:val="000000"/>
                <w:sz w:val="22"/>
                <w:szCs w:val="22"/>
              </w:rPr>
              <w:t xml:space="preserve"> </w:t>
            </w:r>
          </w:p>
        </w:tc>
        <w:tc>
          <w:tcPr>
            <w:tcW w:w="1581" w:type="pct"/>
            <w:tcBorders>
              <w:top w:val="single" w:sz="4" w:space="0" w:color="auto"/>
              <w:left w:val="single" w:sz="4" w:space="0" w:color="auto"/>
              <w:bottom w:val="single" w:sz="4" w:space="0" w:color="auto"/>
              <w:right w:val="single" w:sz="4" w:space="0" w:color="auto"/>
            </w:tcBorders>
            <w:vAlign w:val="center"/>
            <w:hideMark/>
          </w:tcPr>
          <w:p w14:paraId="1365B6D9"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6F4DC51B" w14:textId="77777777" w:rsidTr="00CD01CB">
        <w:trPr>
          <w:trHeight w:val="424"/>
        </w:trPr>
        <w:tc>
          <w:tcPr>
            <w:tcW w:w="3419" w:type="pct"/>
            <w:tcBorders>
              <w:top w:val="single" w:sz="4" w:space="0" w:color="auto"/>
              <w:left w:val="single" w:sz="4" w:space="0" w:color="auto"/>
              <w:bottom w:val="single" w:sz="4" w:space="0" w:color="auto"/>
              <w:right w:val="single" w:sz="4" w:space="0" w:color="auto"/>
            </w:tcBorders>
            <w:vAlign w:val="center"/>
            <w:hideMark/>
          </w:tcPr>
          <w:p w14:paraId="50AA9CDB"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Դահլիճների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համալիր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լվացում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աղբի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lastRenderedPageBreak/>
              <w:t>հավաքում</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դուրսբերում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ապակյա</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փայլեցում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սեղանների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աթոռների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կահույքի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մակերեսի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հեռացում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5C69BA4"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lastRenderedPageBreak/>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r w:rsidR="00CD01CB" w14:paraId="0F5AE99F" w14:textId="77777777" w:rsidTr="00CD01CB">
        <w:trPr>
          <w:trHeight w:val="691"/>
        </w:trPr>
        <w:tc>
          <w:tcPr>
            <w:tcW w:w="3419" w:type="pct"/>
            <w:tcBorders>
              <w:top w:val="single" w:sz="4" w:space="0" w:color="auto"/>
              <w:left w:val="single" w:sz="4" w:space="0" w:color="auto"/>
              <w:bottom w:val="single" w:sz="4" w:space="0" w:color="auto"/>
              <w:right w:val="single" w:sz="4" w:space="0" w:color="auto"/>
            </w:tcBorders>
            <w:vAlign w:val="center"/>
            <w:hideMark/>
          </w:tcPr>
          <w:p w14:paraId="158F978B"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Չօգտագործվող</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տարածքների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հատակների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խոնավ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6DE899A3"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տարեկան</w:t>
            </w:r>
            <w:proofErr w:type="spellEnd"/>
            <w:r>
              <w:rPr>
                <w:rFonts w:ascii="Sylfaen" w:hAnsi="Sylfaen" w:cs="Arial"/>
                <w:color w:val="000000"/>
                <w:sz w:val="20"/>
                <w:szCs w:val="20"/>
              </w:rPr>
              <w:t xml:space="preserve"> 4 </w:t>
            </w:r>
            <w:proofErr w:type="spellStart"/>
            <w:r>
              <w:rPr>
                <w:rFonts w:ascii="Sylfaen" w:hAnsi="Sylfaen" w:cs="Arial"/>
                <w:color w:val="000000"/>
                <w:sz w:val="20"/>
                <w:szCs w:val="20"/>
              </w:rPr>
              <w:t>անգամ</w:t>
            </w:r>
            <w:proofErr w:type="spellEnd"/>
          </w:p>
        </w:tc>
      </w:tr>
      <w:tr w:rsidR="00CD01CB" w14:paraId="1DE54409" w14:textId="77777777" w:rsidTr="00CD01CB">
        <w:trPr>
          <w:trHeight w:val="70"/>
        </w:trPr>
        <w:tc>
          <w:tcPr>
            <w:tcW w:w="3419" w:type="pct"/>
            <w:tcBorders>
              <w:top w:val="single" w:sz="4" w:space="0" w:color="auto"/>
              <w:left w:val="single" w:sz="4" w:space="0" w:color="auto"/>
              <w:bottom w:val="single" w:sz="4" w:space="0" w:color="auto"/>
              <w:right w:val="single" w:sz="4" w:space="0" w:color="auto"/>
            </w:tcBorders>
            <w:vAlign w:val="center"/>
            <w:hideMark/>
          </w:tcPr>
          <w:p w14:paraId="2DC11F5A" w14:textId="77777777" w:rsidR="00CD01CB" w:rsidRDefault="00CD01CB" w:rsidP="00AD69E0">
            <w:pPr>
              <w:jc w:val="both"/>
              <w:rPr>
                <w:rFonts w:ascii="Sylfaen" w:hAnsi="Sylfaen" w:cs="Arial"/>
                <w:color w:val="000000"/>
                <w:sz w:val="22"/>
                <w:szCs w:val="22"/>
              </w:rPr>
            </w:pPr>
            <w:proofErr w:type="spellStart"/>
            <w:r>
              <w:rPr>
                <w:rFonts w:ascii="Sylfaen" w:hAnsi="Sylfaen" w:cs="Arial"/>
                <w:color w:val="000000"/>
                <w:sz w:val="22"/>
                <w:szCs w:val="22"/>
              </w:rPr>
              <w:t>Բոլոր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գորգային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ծածկույթների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մաքրում</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փոշեկուլով</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մաքրելու</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համար</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պետք</w:t>
            </w:r>
            <w:proofErr w:type="spellEnd"/>
            <w:r>
              <w:rPr>
                <w:rFonts w:ascii="Sylfaen" w:hAnsi="Sylfaen" w:cs="Arial"/>
                <w:color w:val="000000"/>
                <w:sz w:val="22"/>
                <w:szCs w:val="22"/>
              </w:rPr>
              <w:t xml:space="preserve"> է </w:t>
            </w:r>
            <w:proofErr w:type="spellStart"/>
            <w:r>
              <w:rPr>
                <w:rFonts w:ascii="Sylfaen" w:hAnsi="Sylfaen" w:cs="Arial"/>
                <w:color w:val="000000"/>
                <w:sz w:val="22"/>
                <w:szCs w:val="22"/>
              </w:rPr>
              <w:t>օգտագործել</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համապատասխան</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քանակ</w:t>
            </w:r>
            <w:proofErr w:type="spellEnd"/>
            <w:r>
              <w:rPr>
                <w:rFonts w:ascii="Sylfaen" w:hAnsi="Sylfaen" w:cs="Arial"/>
                <w:color w:val="000000"/>
                <w:sz w:val="22"/>
                <w:szCs w:val="22"/>
              </w:rPr>
              <w:t xml:space="preserve"> և </w:t>
            </w:r>
            <w:proofErr w:type="spellStart"/>
            <w:r>
              <w:rPr>
                <w:rFonts w:ascii="Sylfaen" w:hAnsi="Sylfaen" w:cs="Arial"/>
                <w:color w:val="000000"/>
                <w:sz w:val="22"/>
                <w:szCs w:val="22"/>
              </w:rPr>
              <w:t>որակի</w:t>
            </w:r>
            <w:proofErr w:type="spellEnd"/>
            <w:r>
              <w:rPr>
                <w:rFonts w:ascii="Sylfaen" w:hAnsi="Sylfaen" w:cs="Arial"/>
                <w:color w:val="000000"/>
                <w:sz w:val="22"/>
                <w:szCs w:val="22"/>
              </w:rPr>
              <w:t xml:space="preserve"> </w:t>
            </w:r>
            <w:proofErr w:type="spellStart"/>
            <w:r>
              <w:rPr>
                <w:rFonts w:ascii="Sylfaen" w:hAnsi="Sylfaen" w:cs="Arial"/>
                <w:color w:val="000000"/>
                <w:sz w:val="22"/>
                <w:szCs w:val="22"/>
              </w:rPr>
              <w:t>նյութեր</w:t>
            </w:r>
            <w:proofErr w:type="spellEnd"/>
            <w:r>
              <w:rPr>
                <w:rFonts w:ascii="Sylfaen" w:hAnsi="Sylfaen" w:cs="Arial"/>
                <w:color w:val="000000"/>
                <w:sz w:val="22"/>
                <w:szCs w:val="22"/>
              </w:rPr>
              <w:t>)</w:t>
            </w:r>
          </w:p>
        </w:tc>
        <w:tc>
          <w:tcPr>
            <w:tcW w:w="1581" w:type="pct"/>
            <w:tcBorders>
              <w:top w:val="single" w:sz="4" w:space="0" w:color="auto"/>
              <w:left w:val="single" w:sz="4" w:space="0" w:color="auto"/>
              <w:bottom w:val="single" w:sz="4" w:space="0" w:color="auto"/>
              <w:right w:val="single" w:sz="4" w:space="0" w:color="auto"/>
            </w:tcBorders>
            <w:vAlign w:val="center"/>
            <w:hideMark/>
          </w:tcPr>
          <w:p w14:paraId="4083DDEA" w14:textId="77777777" w:rsidR="00CD01CB" w:rsidRDefault="00CD01CB" w:rsidP="00AD69E0">
            <w:pPr>
              <w:jc w:val="center"/>
              <w:rPr>
                <w:rFonts w:ascii="Sylfaen" w:hAnsi="Sylfaen" w:cs="Arial"/>
                <w:color w:val="000000"/>
                <w:sz w:val="20"/>
                <w:szCs w:val="20"/>
              </w:rPr>
            </w:pPr>
            <w:proofErr w:type="spellStart"/>
            <w:r>
              <w:rPr>
                <w:rFonts w:ascii="Sylfaen" w:hAnsi="Sylfaen" w:cs="Arial"/>
                <w:color w:val="000000"/>
                <w:sz w:val="20"/>
                <w:szCs w:val="20"/>
              </w:rPr>
              <w:t>ամեն</w:t>
            </w:r>
            <w:proofErr w:type="spellEnd"/>
            <w:r>
              <w:rPr>
                <w:rFonts w:ascii="Sylfaen" w:hAnsi="Sylfaen" w:cs="Arial"/>
                <w:color w:val="000000"/>
                <w:sz w:val="20"/>
                <w:szCs w:val="20"/>
              </w:rPr>
              <w:t xml:space="preserve"> </w:t>
            </w:r>
            <w:proofErr w:type="spellStart"/>
            <w:r>
              <w:rPr>
                <w:rFonts w:ascii="Sylfaen" w:hAnsi="Sylfaen" w:cs="Arial"/>
                <w:color w:val="000000"/>
                <w:sz w:val="20"/>
                <w:szCs w:val="20"/>
              </w:rPr>
              <w:t>օր</w:t>
            </w:r>
            <w:proofErr w:type="spellEnd"/>
          </w:p>
        </w:tc>
      </w:tr>
    </w:tbl>
    <w:p w14:paraId="338C1264" w14:textId="77777777" w:rsidR="00037D1B" w:rsidRDefault="00037D1B" w:rsidP="00037D1B">
      <w:pPr>
        <w:jc w:val="both"/>
        <w:rPr>
          <w:rFonts w:ascii="GHEA Grapalat" w:hAnsi="GHEA Grapalat"/>
          <w:sz w:val="20"/>
          <w:lang w:val="hy-AM"/>
        </w:rPr>
      </w:pPr>
    </w:p>
    <w:p w14:paraId="1FAA5B39" w14:textId="77777777" w:rsidR="00037D1B" w:rsidRPr="00F10454" w:rsidRDefault="00037D1B" w:rsidP="00037D1B">
      <w:pPr>
        <w:jc w:val="both"/>
        <w:rPr>
          <w:rFonts w:ascii="GHEA Grapalat" w:hAnsi="GHEA Grapalat"/>
          <w:sz w:val="20"/>
          <w:lang w:val="hy-AM"/>
        </w:rPr>
      </w:pPr>
    </w:p>
    <w:p w14:paraId="657A6BD4" w14:textId="77777777" w:rsidR="00037D1B" w:rsidRPr="00F10454" w:rsidRDefault="00037D1B" w:rsidP="00037D1B">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7D1B" w:rsidRPr="00712340" w14:paraId="65F7F3B2" w14:textId="77777777" w:rsidTr="00AD69E0">
        <w:trPr>
          <w:jc w:val="center"/>
        </w:trPr>
        <w:tc>
          <w:tcPr>
            <w:tcW w:w="4536" w:type="dxa"/>
          </w:tcPr>
          <w:p w14:paraId="248780DB" w14:textId="77777777" w:rsidR="00037D1B" w:rsidRPr="00712340" w:rsidRDefault="00037D1B" w:rsidP="00AD69E0">
            <w:pPr>
              <w:jc w:val="center"/>
              <w:rPr>
                <w:rFonts w:ascii="GHEA Grapalat" w:hAnsi="GHEA Grapalat" w:cs="Sylfaen"/>
                <w:b/>
                <w:bCs/>
                <w:lang w:val="nb-NO"/>
              </w:rPr>
            </w:pPr>
            <w:r w:rsidRPr="00712340">
              <w:rPr>
                <w:rFonts w:ascii="GHEA Grapalat" w:hAnsi="GHEA Grapalat" w:cs="Sylfaen"/>
                <w:b/>
                <w:bCs/>
                <w:lang w:val="nb-NO"/>
              </w:rPr>
              <w:t>ՊԱՏՎԻՐԱՏՈՒ</w:t>
            </w:r>
          </w:p>
          <w:p w14:paraId="7D67070E" w14:textId="77777777" w:rsidR="00037D1B" w:rsidRPr="00712340" w:rsidRDefault="00037D1B" w:rsidP="00AD69E0">
            <w:pPr>
              <w:rPr>
                <w:rFonts w:ascii="GHEA Grapalat" w:hAnsi="GHEA Grapalat"/>
                <w:sz w:val="22"/>
                <w:szCs w:val="22"/>
                <w:lang w:val="ru-RU"/>
              </w:rPr>
            </w:pPr>
          </w:p>
          <w:p w14:paraId="74869872" w14:textId="77777777" w:rsidR="00037D1B" w:rsidRPr="00712340" w:rsidRDefault="00037D1B" w:rsidP="00AD69E0">
            <w:pPr>
              <w:rPr>
                <w:rFonts w:ascii="GHEA Grapalat" w:hAnsi="GHEA Grapalat"/>
                <w:sz w:val="22"/>
                <w:szCs w:val="22"/>
                <w:lang w:val="ru-RU"/>
              </w:rPr>
            </w:pPr>
          </w:p>
          <w:p w14:paraId="6A935110" w14:textId="77777777" w:rsidR="00037D1B" w:rsidRPr="00712340" w:rsidRDefault="00037D1B" w:rsidP="00AD69E0">
            <w:pPr>
              <w:rPr>
                <w:rFonts w:ascii="GHEA Grapalat" w:hAnsi="GHEA Grapalat"/>
                <w:sz w:val="22"/>
                <w:szCs w:val="22"/>
                <w:lang w:val="ru-RU"/>
              </w:rPr>
            </w:pPr>
          </w:p>
          <w:p w14:paraId="3099B233" w14:textId="77777777" w:rsidR="00037D1B" w:rsidRPr="00712340" w:rsidRDefault="00037D1B" w:rsidP="00AD69E0">
            <w:pPr>
              <w:rPr>
                <w:rFonts w:ascii="GHEA Grapalat" w:hAnsi="GHEA Grapalat"/>
                <w:sz w:val="22"/>
                <w:szCs w:val="22"/>
                <w:lang w:val="ru-RU"/>
              </w:rPr>
            </w:pPr>
          </w:p>
          <w:p w14:paraId="13560AC6" w14:textId="77777777" w:rsidR="00037D1B" w:rsidRPr="00712340" w:rsidRDefault="00037D1B" w:rsidP="00AD69E0">
            <w:pPr>
              <w:rPr>
                <w:rFonts w:ascii="GHEA Grapalat" w:hAnsi="GHEA Grapalat"/>
                <w:lang w:val="ru-RU"/>
              </w:rPr>
            </w:pPr>
          </w:p>
          <w:p w14:paraId="66E802E7" w14:textId="77777777" w:rsidR="00037D1B" w:rsidRPr="00712340" w:rsidRDefault="00037D1B" w:rsidP="00AD69E0">
            <w:pPr>
              <w:jc w:val="center"/>
              <w:rPr>
                <w:rFonts w:ascii="GHEA Grapalat" w:hAnsi="GHEA Grapalat"/>
                <w:lang w:val="ru-RU"/>
              </w:rPr>
            </w:pPr>
            <w:r w:rsidRPr="00712340">
              <w:rPr>
                <w:rFonts w:ascii="GHEA Grapalat" w:hAnsi="GHEA Grapalat"/>
                <w:lang w:val="ru-RU"/>
              </w:rPr>
              <w:t>---------------------------------</w:t>
            </w:r>
          </w:p>
          <w:p w14:paraId="6DC441DD" w14:textId="77777777" w:rsidR="00037D1B" w:rsidRPr="00712340" w:rsidRDefault="00037D1B" w:rsidP="00AD69E0">
            <w:pPr>
              <w:jc w:val="center"/>
              <w:rPr>
                <w:rFonts w:ascii="GHEA Grapalat" w:hAnsi="GHEA Grapalat"/>
                <w:sz w:val="18"/>
                <w:szCs w:val="18"/>
              </w:rPr>
            </w:pPr>
            <w:r w:rsidRPr="00712340">
              <w:rPr>
                <w:rFonts w:ascii="GHEA Grapalat" w:hAnsi="GHEA Grapalat"/>
                <w:sz w:val="18"/>
                <w:szCs w:val="18"/>
              </w:rPr>
              <w:t>/</w:t>
            </w:r>
            <w:proofErr w:type="spellStart"/>
            <w:r w:rsidRPr="00712340">
              <w:rPr>
                <w:rFonts w:ascii="GHEA Grapalat" w:hAnsi="GHEA Grapalat" w:cs="Sylfaen"/>
                <w:sz w:val="18"/>
                <w:szCs w:val="18"/>
                <w:lang w:val="ru-RU"/>
              </w:rPr>
              <w:t>ստորագրություն</w:t>
            </w:r>
            <w:proofErr w:type="spellEnd"/>
            <w:r w:rsidRPr="00712340">
              <w:rPr>
                <w:rFonts w:ascii="GHEA Grapalat" w:hAnsi="GHEA Grapalat"/>
                <w:sz w:val="18"/>
                <w:szCs w:val="18"/>
              </w:rPr>
              <w:t>/</w:t>
            </w:r>
          </w:p>
          <w:p w14:paraId="1D1FB559" w14:textId="77777777" w:rsidR="00037D1B" w:rsidRPr="00712340" w:rsidRDefault="00037D1B" w:rsidP="00AD69E0">
            <w:pPr>
              <w:jc w:val="center"/>
              <w:rPr>
                <w:rFonts w:ascii="GHEA Grapalat" w:hAnsi="GHEA Grapalat"/>
                <w:sz w:val="18"/>
                <w:szCs w:val="18"/>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c>
          <w:tcPr>
            <w:tcW w:w="760" w:type="dxa"/>
          </w:tcPr>
          <w:p w14:paraId="647CC6C2" w14:textId="77777777" w:rsidR="00037D1B" w:rsidRPr="00712340" w:rsidRDefault="00037D1B" w:rsidP="00AD69E0">
            <w:pPr>
              <w:jc w:val="center"/>
              <w:rPr>
                <w:rFonts w:ascii="GHEA Grapalat" w:hAnsi="GHEA Grapalat"/>
                <w:lang w:val="ru-RU"/>
              </w:rPr>
            </w:pPr>
          </w:p>
        </w:tc>
        <w:tc>
          <w:tcPr>
            <w:tcW w:w="4343" w:type="dxa"/>
          </w:tcPr>
          <w:p w14:paraId="21E1FFDB" w14:textId="77777777" w:rsidR="00037D1B" w:rsidRPr="00712340" w:rsidRDefault="00037D1B" w:rsidP="00AD69E0">
            <w:pPr>
              <w:jc w:val="center"/>
              <w:rPr>
                <w:rFonts w:ascii="GHEA Grapalat" w:hAnsi="GHEA Grapalat" w:cs="Sylfaen"/>
                <w:b/>
                <w:bCs/>
                <w:lang w:val="ru-RU"/>
              </w:rPr>
            </w:pPr>
            <w:r w:rsidRPr="00712340">
              <w:rPr>
                <w:rFonts w:ascii="GHEA Grapalat" w:hAnsi="GHEA Grapalat" w:cs="Sylfaen"/>
                <w:b/>
                <w:bCs/>
                <w:lang w:val="pt-BR"/>
              </w:rPr>
              <w:t>ԿԱՏԱՐՈՂ</w:t>
            </w:r>
          </w:p>
          <w:p w14:paraId="7621464D" w14:textId="77777777" w:rsidR="00037D1B" w:rsidRPr="00712340" w:rsidRDefault="00037D1B" w:rsidP="00AD69E0">
            <w:pPr>
              <w:jc w:val="center"/>
              <w:rPr>
                <w:rFonts w:ascii="GHEA Grapalat" w:hAnsi="GHEA Grapalat"/>
                <w:lang w:val="ru-RU"/>
              </w:rPr>
            </w:pPr>
          </w:p>
          <w:p w14:paraId="7592FEB1" w14:textId="77777777" w:rsidR="00037D1B" w:rsidRPr="00712340" w:rsidRDefault="00037D1B" w:rsidP="00AD69E0">
            <w:pPr>
              <w:jc w:val="center"/>
              <w:rPr>
                <w:rFonts w:ascii="GHEA Grapalat" w:hAnsi="GHEA Grapalat"/>
                <w:lang w:val="ru-RU"/>
              </w:rPr>
            </w:pPr>
          </w:p>
          <w:p w14:paraId="2341BCEC" w14:textId="77777777" w:rsidR="00037D1B" w:rsidRPr="00712340" w:rsidRDefault="00037D1B" w:rsidP="00AD69E0">
            <w:pPr>
              <w:jc w:val="center"/>
              <w:rPr>
                <w:rFonts w:ascii="GHEA Grapalat" w:hAnsi="GHEA Grapalat"/>
                <w:lang w:val="ru-RU"/>
              </w:rPr>
            </w:pPr>
          </w:p>
          <w:p w14:paraId="2BF95D83" w14:textId="77777777" w:rsidR="00037D1B" w:rsidRPr="00712340" w:rsidRDefault="00037D1B" w:rsidP="00AD69E0">
            <w:pPr>
              <w:jc w:val="center"/>
              <w:rPr>
                <w:rFonts w:ascii="GHEA Grapalat" w:hAnsi="GHEA Grapalat"/>
              </w:rPr>
            </w:pPr>
          </w:p>
          <w:p w14:paraId="188531C6" w14:textId="77777777" w:rsidR="00037D1B" w:rsidRPr="00712340" w:rsidRDefault="00037D1B" w:rsidP="00AD69E0">
            <w:pPr>
              <w:jc w:val="center"/>
              <w:rPr>
                <w:rFonts w:ascii="GHEA Grapalat" w:hAnsi="GHEA Grapalat"/>
              </w:rPr>
            </w:pPr>
          </w:p>
          <w:p w14:paraId="48D341D6" w14:textId="77777777" w:rsidR="00037D1B" w:rsidRPr="00712340" w:rsidRDefault="00037D1B" w:rsidP="00AD69E0">
            <w:pPr>
              <w:jc w:val="center"/>
              <w:rPr>
                <w:rFonts w:ascii="GHEA Grapalat" w:hAnsi="GHEA Grapalat"/>
                <w:lang w:val="ru-RU"/>
              </w:rPr>
            </w:pPr>
            <w:r w:rsidRPr="00712340">
              <w:rPr>
                <w:rFonts w:ascii="GHEA Grapalat" w:hAnsi="GHEA Grapalat"/>
                <w:lang w:val="ru-RU"/>
              </w:rPr>
              <w:t>---------------------------------</w:t>
            </w:r>
          </w:p>
          <w:p w14:paraId="6B917E77" w14:textId="77777777" w:rsidR="00037D1B" w:rsidRPr="00712340" w:rsidRDefault="00037D1B" w:rsidP="00AD69E0">
            <w:pPr>
              <w:jc w:val="center"/>
              <w:rPr>
                <w:rFonts w:ascii="GHEA Grapalat" w:hAnsi="GHEA Grapalat"/>
                <w:sz w:val="18"/>
                <w:szCs w:val="18"/>
              </w:rPr>
            </w:pPr>
            <w:r w:rsidRPr="00712340">
              <w:rPr>
                <w:rFonts w:ascii="GHEA Grapalat" w:hAnsi="GHEA Grapalat"/>
                <w:sz w:val="18"/>
                <w:szCs w:val="18"/>
              </w:rPr>
              <w:t>/</w:t>
            </w:r>
            <w:proofErr w:type="spellStart"/>
            <w:r w:rsidRPr="00712340">
              <w:rPr>
                <w:rFonts w:ascii="GHEA Grapalat" w:hAnsi="GHEA Grapalat" w:cs="Sylfaen"/>
                <w:sz w:val="18"/>
                <w:szCs w:val="18"/>
                <w:lang w:val="ru-RU"/>
              </w:rPr>
              <w:t>ստորագրություն</w:t>
            </w:r>
            <w:proofErr w:type="spellEnd"/>
            <w:r w:rsidRPr="00712340">
              <w:rPr>
                <w:rFonts w:ascii="GHEA Grapalat" w:hAnsi="GHEA Grapalat"/>
                <w:sz w:val="18"/>
                <w:szCs w:val="18"/>
              </w:rPr>
              <w:t>/</w:t>
            </w:r>
          </w:p>
          <w:p w14:paraId="47AD7F42" w14:textId="77777777" w:rsidR="00037D1B" w:rsidRPr="00712340" w:rsidRDefault="00037D1B" w:rsidP="00AD69E0">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14:paraId="744CE301" w14:textId="77777777" w:rsidR="00037D1B" w:rsidRPr="00712340" w:rsidRDefault="00037D1B" w:rsidP="00037D1B">
      <w:pPr>
        <w:jc w:val="center"/>
        <w:rPr>
          <w:rFonts w:ascii="GHEA Grapalat" w:hAnsi="GHEA Grapalat"/>
          <w:sz w:val="20"/>
        </w:rPr>
      </w:pPr>
      <w:r w:rsidRPr="00712340">
        <w:rPr>
          <w:rFonts w:ascii="GHEA Grapalat" w:hAnsi="GHEA Grapalat"/>
          <w:sz w:val="20"/>
        </w:rPr>
        <w:br w:type="page"/>
      </w:r>
    </w:p>
    <w:p w14:paraId="44AD9A6B" w14:textId="77777777" w:rsidR="00037D1B" w:rsidRPr="00712340" w:rsidRDefault="00037D1B" w:rsidP="00037D1B">
      <w:pPr>
        <w:jc w:val="right"/>
        <w:rPr>
          <w:rFonts w:ascii="GHEA Grapalat" w:hAnsi="GHEA Grapalat"/>
          <w:sz w:val="20"/>
        </w:rPr>
      </w:pPr>
    </w:p>
    <w:p w14:paraId="5309DADA" w14:textId="77777777" w:rsidR="00037D1B" w:rsidRPr="00712340" w:rsidRDefault="00037D1B" w:rsidP="00037D1B">
      <w:pPr>
        <w:jc w:val="right"/>
        <w:rPr>
          <w:rFonts w:ascii="GHEA Grapalat" w:hAnsi="GHEA Grapalat"/>
          <w:i/>
          <w:sz w:val="18"/>
          <w:lang w:val="hy-AM"/>
        </w:rPr>
      </w:pPr>
      <w:r w:rsidRPr="00712340">
        <w:rPr>
          <w:rFonts w:ascii="GHEA Grapalat" w:hAnsi="GHEA Grapalat"/>
          <w:i/>
          <w:sz w:val="18"/>
          <w:lang w:val="hy-AM"/>
        </w:rPr>
        <w:t>Հավելված N 2</w:t>
      </w:r>
    </w:p>
    <w:p w14:paraId="3C1DD12F" w14:textId="77777777" w:rsidR="00037D1B" w:rsidRPr="00712340" w:rsidRDefault="00037D1B" w:rsidP="00037D1B">
      <w:pPr>
        <w:jc w:val="right"/>
        <w:rPr>
          <w:rFonts w:ascii="GHEA Grapalat" w:hAnsi="GHEA Grapalat"/>
          <w:i/>
          <w:sz w:val="18"/>
          <w:lang w:val="hy-AM"/>
        </w:rPr>
      </w:pPr>
      <w:r w:rsidRPr="00712340">
        <w:rPr>
          <w:rFonts w:ascii="GHEA Grapalat" w:hAnsi="GHEA Grapalat"/>
          <w:i/>
          <w:sz w:val="18"/>
          <w:lang w:val="hy-AM"/>
        </w:rPr>
        <w:t xml:space="preserve">«         »              20  թ. կնքված </w:t>
      </w:r>
    </w:p>
    <w:p w14:paraId="5EEED8CE" w14:textId="77777777" w:rsidR="00037D1B" w:rsidRPr="00712340" w:rsidRDefault="00037D1B" w:rsidP="00037D1B">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14:paraId="0C0043C9" w14:textId="77777777" w:rsidR="00037D1B" w:rsidRPr="00712340" w:rsidRDefault="00037D1B" w:rsidP="00037D1B">
      <w:pPr>
        <w:tabs>
          <w:tab w:val="left" w:pos="9540"/>
        </w:tabs>
        <w:rPr>
          <w:rFonts w:ascii="GHEA Grapalat" w:hAnsi="GHEA Grapalat"/>
          <w:sz w:val="20"/>
        </w:rPr>
      </w:pPr>
    </w:p>
    <w:p w14:paraId="01352D8C" w14:textId="77777777" w:rsidR="00037D1B" w:rsidRPr="00712340" w:rsidRDefault="00037D1B" w:rsidP="00037D1B">
      <w:pPr>
        <w:tabs>
          <w:tab w:val="left" w:pos="9540"/>
        </w:tabs>
        <w:rPr>
          <w:rFonts w:ascii="GHEA Grapalat" w:hAnsi="GHEA Grapalat"/>
          <w:sz w:val="20"/>
        </w:rPr>
      </w:pPr>
    </w:p>
    <w:p w14:paraId="7020F7D3" w14:textId="77777777" w:rsidR="00037D1B" w:rsidRPr="00712340" w:rsidRDefault="00037D1B" w:rsidP="00037D1B">
      <w:pPr>
        <w:jc w:val="center"/>
        <w:rPr>
          <w:rFonts w:ascii="GHEA Grapalat" w:hAnsi="GHEA Grapalat"/>
          <w:sz w:val="20"/>
        </w:rPr>
      </w:pP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sz w:val="20"/>
        </w:rPr>
        <w:t>ՎՃԱՐՄԱՆ ԺԱՄԱՆԱԿԱՑՈՒՅՑ*</w:t>
      </w:r>
    </w:p>
    <w:p w14:paraId="3BD03AB0" w14:textId="77777777" w:rsidR="00037D1B" w:rsidRPr="00712340" w:rsidRDefault="00037D1B" w:rsidP="00037D1B">
      <w:pPr>
        <w:jc w:val="right"/>
        <w:rPr>
          <w:rFonts w:ascii="GHEA Grapalat" w:hAnsi="GHEA Grapalat"/>
          <w:sz w:val="20"/>
        </w:rPr>
      </w:pPr>
      <w:r w:rsidRPr="00712340">
        <w:rPr>
          <w:rFonts w:ascii="GHEA Grapalat" w:hAnsi="GHEA Grapalat"/>
          <w:sz w:val="20"/>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proofErr w:type="spellStart"/>
      <w:r w:rsidRPr="00712340">
        <w:rPr>
          <w:rFonts w:ascii="GHEA Grapalat" w:hAnsi="GHEA Grapalat" w:cs="Sylfaen"/>
          <w:sz w:val="18"/>
        </w:rPr>
        <w:t>դրամ</w:t>
      </w:r>
      <w:proofErr w:type="spellEnd"/>
    </w:p>
    <w:tbl>
      <w:tblPr>
        <w:tblW w:w="11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1508"/>
        <w:gridCol w:w="1485"/>
        <w:gridCol w:w="468"/>
        <w:gridCol w:w="468"/>
        <w:gridCol w:w="469"/>
        <w:gridCol w:w="579"/>
        <w:gridCol w:w="469"/>
        <w:gridCol w:w="582"/>
        <w:gridCol w:w="587"/>
        <w:gridCol w:w="469"/>
        <w:gridCol w:w="469"/>
        <w:gridCol w:w="469"/>
        <w:gridCol w:w="469"/>
        <w:gridCol w:w="469"/>
        <w:gridCol w:w="1098"/>
      </w:tblGrid>
      <w:tr w:rsidR="00037D1B" w:rsidRPr="00712340" w14:paraId="3F784243" w14:textId="77777777" w:rsidTr="003E0EA1">
        <w:tc>
          <w:tcPr>
            <w:tcW w:w="11224" w:type="dxa"/>
            <w:gridSpan w:val="16"/>
          </w:tcPr>
          <w:p w14:paraId="3E6839A5" w14:textId="77777777" w:rsidR="00037D1B" w:rsidRPr="00712340" w:rsidRDefault="00037D1B" w:rsidP="00AD69E0">
            <w:pPr>
              <w:jc w:val="center"/>
              <w:rPr>
                <w:rFonts w:ascii="GHEA Grapalat" w:hAnsi="GHEA Grapalat"/>
                <w:sz w:val="18"/>
                <w:lang w:val="es-ES"/>
              </w:rPr>
            </w:pPr>
            <w:proofErr w:type="spellStart"/>
            <w:r w:rsidRPr="00712340">
              <w:rPr>
                <w:rFonts w:ascii="GHEA Grapalat" w:hAnsi="GHEA Grapalat"/>
                <w:sz w:val="18"/>
                <w:lang w:val="es-ES"/>
              </w:rPr>
              <w:t>Ծառայության</w:t>
            </w:r>
            <w:proofErr w:type="spellEnd"/>
          </w:p>
        </w:tc>
      </w:tr>
      <w:tr w:rsidR="00037D1B" w:rsidRPr="00E01355" w14:paraId="1A59794E" w14:textId="77777777" w:rsidTr="003E0EA1">
        <w:tc>
          <w:tcPr>
            <w:tcW w:w="1134" w:type="dxa"/>
            <w:vAlign w:val="center"/>
          </w:tcPr>
          <w:p w14:paraId="0392DD95" w14:textId="77777777" w:rsidR="00037D1B" w:rsidRPr="003E0EA1" w:rsidRDefault="00037D1B" w:rsidP="00AD69E0">
            <w:pPr>
              <w:jc w:val="center"/>
              <w:rPr>
                <w:rFonts w:ascii="GHEA Grapalat" w:hAnsi="GHEA Grapalat"/>
                <w:sz w:val="14"/>
                <w:szCs w:val="14"/>
                <w:lang w:val="es-ES"/>
              </w:rPr>
            </w:pPr>
            <w:proofErr w:type="spellStart"/>
            <w:r w:rsidRPr="003E0EA1">
              <w:rPr>
                <w:rFonts w:ascii="GHEA Grapalat" w:hAnsi="GHEA Grapalat"/>
                <w:sz w:val="14"/>
                <w:szCs w:val="14"/>
              </w:rPr>
              <w:t>հրավերով</w:t>
            </w:r>
            <w:proofErr w:type="spellEnd"/>
            <w:r w:rsidRPr="003E0EA1">
              <w:rPr>
                <w:rFonts w:ascii="GHEA Grapalat" w:hAnsi="GHEA Grapalat"/>
                <w:sz w:val="14"/>
                <w:szCs w:val="14"/>
              </w:rPr>
              <w:t xml:space="preserve"> </w:t>
            </w:r>
            <w:proofErr w:type="spellStart"/>
            <w:r w:rsidRPr="003E0EA1">
              <w:rPr>
                <w:rFonts w:ascii="GHEA Grapalat" w:hAnsi="GHEA Grapalat"/>
                <w:sz w:val="14"/>
                <w:szCs w:val="14"/>
              </w:rPr>
              <w:t>նախատեսված</w:t>
            </w:r>
            <w:proofErr w:type="spellEnd"/>
            <w:r w:rsidRPr="003E0EA1">
              <w:rPr>
                <w:rFonts w:ascii="GHEA Grapalat" w:hAnsi="GHEA Grapalat"/>
                <w:sz w:val="14"/>
                <w:szCs w:val="14"/>
              </w:rPr>
              <w:t xml:space="preserve"> </w:t>
            </w:r>
            <w:proofErr w:type="spellStart"/>
            <w:r w:rsidRPr="003E0EA1">
              <w:rPr>
                <w:rFonts w:ascii="GHEA Grapalat" w:hAnsi="GHEA Grapalat"/>
                <w:sz w:val="14"/>
                <w:szCs w:val="14"/>
              </w:rPr>
              <w:t>չափաբաժնի</w:t>
            </w:r>
            <w:proofErr w:type="spellEnd"/>
            <w:r w:rsidRPr="003E0EA1">
              <w:rPr>
                <w:rFonts w:ascii="GHEA Grapalat" w:hAnsi="GHEA Grapalat"/>
                <w:sz w:val="14"/>
                <w:szCs w:val="14"/>
              </w:rPr>
              <w:t xml:space="preserve"> </w:t>
            </w:r>
            <w:proofErr w:type="spellStart"/>
            <w:r w:rsidRPr="003E0EA1">
              <w:rPr>
                <w:rFonts w:ascii="GHEA Grapalat" w:hAnsi="GHEA Grapalat"/>
                <w:sz w:val="14"/>
                <w:szCs w:val="14"/>
              </w:rPr>
              <w:t>համարը</w:t>
            </w:r>
            <w:proofErr w:type="spellEnd"/>
          </w:p>
        </w:tc>
        <w:tc>
          <w:tcPr>
            <w:tcW w:w="1530" w:type="dxa"/>
            <w:vAlign w:val="center"/>
          </w:tcPr>
          <w:p w14:paraId="344B5D6B" w14:textId="77777777" w:rsidR="00037D1B" w:rsidRPr="003E0EA1" w:rsidRDefault="00037D1B" w:rsidP="00AD69E0">
            <w:pPr>
              <w:jc w:val="center"/>
              <w:rPr>
                <w:rFonts w:ascii="GHEA Grapalat" w:hAnsi="GHEA Grapalat"/>
                <w:sz w:val="14"/>
                <w:szCs w:val="14"/>
                <w:lang w:val="es-ES"/>
              </w:rPr>
            </w:pPr>
            <w:proofErr w:type="spellStart"/>
            <w:r w:rsidRPr="003E0EA1">
              <w:rPr>
                <w:rFonts w:ascii="GHEA Grapalat" w:hAnsi="GHEA Grapalat"/>
                <w:sz w:val="14"/>
                <w:szCs w:val="14"/>
              </w:rPr>
              <w:t>գնումների</w:t>
            </w:r>
            <w:proofErr w:type="spellEnd"/>
            <w:r w:rsidRPr="003E0EA1">
              <w:rPr>
                <w:rFonts w:ascii="GHEA Grapalat" w:hAnsi="GHEA Grapalat"/>
                <w:sz w:val="14"/>
                <w:szCs w:val="14"/>
                <w:lang w:val="es-ES"/>
              </w:rPr>
              <w:t xml:space="preserve"> </w:t>
            </w:r>
            <w:proofErr w:type="spellStart"/>
            <w:r w:rsidRPr="003E0EA1">
              <w:rPr>
                <w:rFonts w:ascii="GHEA Grapalat" w:hAnsi="GHEA Grapalat"/>
                <w:sz w:val="14"/>
                <w:szCs w:val="14"/>
              </w:rPr>
              <w:t>պլանով</w:t>
            </w:r>
            <w:proofErr w:type="spellEnd"/>
            <w:r w:rsidRPr="003E0EA1">
              <w:rPr>
                <w:rFonts w:ascii="GHEA Grapalat" w:hAnsi="GHEA Grapalat"/>
                <w:sz w:val="14"/>
                <w:szCs w:val="14"/>
                <w:lang w:val="es-ES"/>
              </w:rPr>
              <w:t xml:space="preserve"> </w:t>
            </w:r>
            <w:proofErr w:type="spellStart"/>
            <w:r w:rsidRPr="003E0EA1">
              <w:rPr>
                <w:rFonts w:ascii="GHEA Grapalat" w:hAnsi="GHEA Grapalat"/>
                <w:sz w:val="14"/>
                <w:szCs w:val="14"/>
              </w:rPr>
              <w:t>նախատեսված</w:t>
            </w:r>
            <w:proofErr w:type="spellEnd"/>
            <w:r w:rsidRPr="003E0EA1">
              <w:rPr>
                <w:rFonts w:ascii="GHEA Grapalat" w:hAnsi="GHEA Grapalat"/>
                <w:sz w:val="14"/>
                <w:szCs w:val="14"/>
                <w:lang w:val="es-ES"/>
              </w:rPr>
              <w:t xml:space="preserve"> </w:t>
            </w:r>
            <w:proofErr w:type="spellStart"/>
            <w:r w:rsidRPr="003E0EA1">
              <w:rPr>
                <w:rFonts w:ascii="GHEA Grapalat" w:hAnsi="GHEA Grapalat"/>
                <w:sz w:val="14"/>
                <w:szCs w:val="14"/>
              </w:rPr>
              <w:t>միջանցիկ</w:t>
            </w:r>
            <w:proofErr w:type="spellEnd"/>
            <w:r w:rsidRPr="003E0EA1">
              <w:rPr>
                <w:rFonts w:ascii="GHEA Grapalat" w:hAnsi="GHEA Grapalat"/>
                <w:sz w:val="14"/>
                <w:szCs w:val="14"/>
                <w:lang w:val="es-ES"/>
              </w:rPr>
              <w:t xml:space="preserve"> </w:t>
            </w:r>
            <w:proofErr w:type="spellStart"/>
            <w:r w:rsidRPr="003E0EA1">
              <w:rPr>
                <w:rFonts w:ascii="GHEA Grapalat" w:hAnsi="GHEA Grapalat"/>
                <w:sz w:val="14"/>
                <w:szCs w:val="14"/>
              </w:rPr>
              <w:t>ծածկագիրը</w:t>
            </w:r>
            <w:proofErr w:type="spellEnd"/>
            <w:r w:rsidRPr="003E0EA1">
              <w:rPr>
                <w:rFonts w:ascii="GHEA Grapalat" w:hAnsi="GHEA Grapalat"/>
                <w:sz w:val="14"/>
                <w:szCs w:val="14"/>
                <w:lang w:val="es-ES"/>
              </w:rPr>
              <w:t xml:space="preserve">` </w:t>
            </w:r>
            <w:proofErr w:type="spellStart"/>
            <w:r w:rsidRPr="003E0EA1">
              <w:rPr>
                <w:rFonts w:ascii="GHEA Grapalat" w:hAnsi="GHEA Grapalat"/>
                <w:sz w:val="14"/>
                <w:szCs w:val="14"/>
              </w:rPr>
              <w:t>ըստ</w:t>
            </w:r>
            <w:proofErr w:type="spellEnd"/>
            <w:r w:rsidRPr="003E0EA1">
              <w:rPr>
                <w:rFonts w:ascii="GHEA Grapalat" w:hAnsi="GHEA Grapalat"/>
                <w:sz w:val="14"/>
                <w:szCs w:val="14"/>
                <w:lang w:val="es-ES"/>
              </w:rPr>
              <w:t xml:space="preserve"> </w:t>
            </w:r>
            <w:r w:rsidRPr="003E0EA1">
              <w:rPr>
                <w:rFonts w:ascii="GHEA Grapalat" w:hAnsi="GHEA Grapalat"/>
                <w:sz w:val="14"/>
                <w:szCs w:val="14"/>
              </w:rPr>
              <w:t>ԳՄԱ</w:t>
            </w:r>
            <w:r w:rsidRPr="003E0EA1">
              <w:rPr>
                <w:rFonts w:ascii="GHEA Grapalat" w:hAnsi="GHEA Grapalat"/>
                <w:sz w:val="14"/>
                <w:szCs w:val="14"/>
                <w:lang w:val="es-ES"/>
              </w:rPr>
              <w:t xml:space="preserve"> </w:t>
            </w:r>
            <w:proofErr w:type="spellStart"/>
            <w:r w:rsidRPr="003E0EA1">
              <w:rPr>
                <w:rFonts w:ascii="GHEA Grapalat" w:hAnsi="GHEA Grapalat"/>
                <w:sz w:val="14"/>
                <w:szCs w:val="14"/>
              </w:rPr>
              <w:t>դասակարգման</w:t>
            </w:r>
            <w:proofErr w:type="spellEnd"/>
            <w:r w:rsidRPr="003E0EA1">
              <w:rPr>
                <w:rFonts w:ascii="GHEA Grapalat" w:hAnsi="GHEA Grapalat"/>
                <w:sz w:val="14"/>
                <w:szCs w:val="14"/>
                <w:lang w:val="es-ES"/>
              </w:rPr>
              <w:t xml:space="preserve"> (CPV)</w:t>
            </w:r>
          </w:p>
        </w:tc>
        <w:tc>
          <w:tcPr>
            <w:tcW w:w="1465" w:type="dxa"/>
            <w:vAlign w:val="center"/>
          </w:tcPr>
          <w:p w14:paraId="4A4BA5DE" w14:textId="77777777" w:rsidR="00037D1B" w:rsidRPr="00712340" w:rsidRDefault="00037D1B" w:rsidP="00AD69E0">
            <w:pPr>
              <w:jc w:val="center"/>
              <w:rPr>
                <w:rFonts w:ascii="GHEA Grapalat" w:hAnsi="GHEA Grapalat"/>
                <w:sz w:val="18"/>
                <w:lang w:val="es-ES"/>
              </w:rPr>
            </w:pPr>
            <w:proofErr w:type="spellStart"/>
            <w:r w:rsidRPr="00712340">
              <w:rPr>
                <w:rFonts w:ascii="GHEA Grapalat" w:hAnsi="GHEA Grapalat"/>
                <w:sz w:val="18"/>
              </w:rPr>
              <w:t>անվանումը</w:t>
            </w:r>
            <w:proofErr w:type="spellEnd"/>
          </w:p>
        </w:tc>
        <w:tc>
          <w:tcPr>
            <w:tcW w:w="7091" w:type="dxa"/>
            <w:gridSpan w:val="13"/>
            <w:vAlign w:val="center"/>
          </w:tcPr>
          <w:p w14:paraId="532700E0" w14:textId="61D463FA" w:rsidR="00037D1B" w:rsidRPr="00712340" w:rsidRDefault="00037D1B" w:rsidP="00974058">
            <w:pPr>
              <w:jc w:val="both"/>
              <w:rPr>
                <w:rFonts w:ascii="GHEA Grapalat" w:hAnsi="GHEA Grapalat"/>
                <w:sz w:val="18"/>
                <w:lang w:val="es-ES"/>
              </w:rPr>
            </w:pPr>
            <w:proofErr w:type="spellStart"/>
            <w:r w:rsidRPr="00712340">
              <w:rPr>
                <w:rFonts w:ascii="GHEA Grapalat" w:hAnsi="GHEA Grapalat"/>
                <w:sz w:val="18"/>
                <w:lang w:val="es-ES"/>
              </w:rPr>
              <w:t>դիմաց</w:t>
            </w:r>
            <w:proofErr w:type="spellEnd"/>
            <w:r w:rsidRPr="00712340">
              <w:rPr>
                <w:rFonts w:ascii="GHEA Grapalat" w:hAnsi="GHEA Grapalat"/>
                <w:sz w:val="18"/>
                <w:lang w:val="es-ES"/>
              </w:rPr>
              <w:t xml:space="preserve"> </w:t>
            </w:r>
            <w:proofErr w:type="spellStart"/>
            <w:r w:rsidRPr="00712340">
              <w:rPr>
                <w:rFonts w:ascii="GHEA Grapalat" w:hAnsi="GHEA Grapalat"/>
                <w:sz w:val="18"/>
                <w:lang w:val="es-ES"/>
              </w:rPr>
              <w:t>վճարումները</w:t>
            </w:r>
            <w:proofErr w:type="spellEnd"/>
            <w:r w:rsidRPr="00712340">
              <w:rPr>
                <w:rFonts w:ascii="GHEA Grapalat" w:hAnsi="GHEA Grapalat"/>
                <w:sz w:val="18"/>
                <w:lang w:val="es-ES"/>
              </w:rPr>
              <w:t xml:space="preserve"> </w:t>
            </w:r>
            <w:proofErr w:type="spellStart"/>
            <w:r w:rsidRPr="00712340">
              <w:rPr>
                <w:rFonts w:ascii="GHEA Grapalat" w:hAnsi="GHEA Grapalat"/>
                <w:sz w:val="18"/>
                <w:lang w:val="es-ES"/>
              </w:rPr>
              <w:t>նախատեսվում</w:t>
            </w:r>
            <w:proofErr w:type="spellEnd"/>
            <w:r w:rsidRPr="00712340">
              <w:rPr>
                <w:rFonts w:ascii="GHEA Grapalat" w:hAnsi="GHEA Grapalat"/>
                <w:sz w:val="18"/>
                <w:lang w:val="es-ES"/>
              </w:rPr>
              <w:t xml:space="preserve"> է </w:t>
            </w:r>
            <w:proofErr w:type="spellStart"/>
            <w:r w:rsidRPr="00712340">
              <w:rPr>
                <w:rFonts w:ascii="GHEA Grapalat" w:hAnsi="GHEA Grapalat"/>
                <w:sz w:val="18"/>
                <w:lang w:val="es-ES"/>
              </w:rPr>
              <w:t>իրականացնել</w:t>
            </w:r>
            <w:proofErr w:type="spellEnd"/>
            <w:r w:rsidRPr="00712340">
              <w:rPr>
                <w:rFonts w:ascii="GHEA Grapalat" w:hAnsi="GHEA Grapalat"/>
                <w:sz w:val="18"/>
                <w:lang w:val="es-ES"/>
              </w:rPr>
              <w:t xml:space="preserve"> 20</w:t>
            </w:r>
            <w:r w:rsidR="002A5028">
              <w:rPr>
                <w:rFonts w:ascii="GHEA Grapalat" w:hAnsi="GHEA Grapalat"/>
                <w:sz w:val="18"/>
                <w:lang w:val="hy-AM"/>
              </w:rPr>
              <w:t>2</w:t>
            </w:r>
            <w:r w:rsidR="008E72A7">
              <w:rPr>
                <w:rFonts w:ascii="GHEA Grapalat" w:hAnsi="GHEA Grapalat"/>
                <w:sz w:val="18"/>
                <w:lang w:val="hy-AM"/>
              </w:rPr>
              <w:t>6</w:t>
            </w:r>
            <w:r w:rsidR="002A5028">
              <w:rPr>
                <w:rFonts w:ascii="GHEA Grapalat" w:hAnsi="GHEA Grapalat"/>
                <w:sz w:val="18"/>
                <w:lang w:val="hy-AM"/>
              </w:rPr>
              <w:t>թ</w:t>
            </w:r>
            <w:r w:rsidRPr="00712340">
              <w:rPr>
                <w:rFonts w:ascii="GHEA Grapalat" w:hAnsi="GHEA Grapalat"/>
                <w:sz w:val="18"/>
                <w:lang w:val="es-ES"/>
              </w:rPr>
              <w:t>-</w:t>
            </w:r>
            <w:proofErr w:type="spellStart"/>
            <w:r w:rsidRPr="00712340">
              <w:rPr>
                <w:rFonts w:ascii="GHEA Grapalat" w:hAnsi="GHEA Grapalat"/>
                <w:sz w:val="18"/>
                <w:lang w:val="es-ES"/>
              </w:rPr>
              <w:t>ին</w:t>
            </w:r>
            <w:proofErr w:type="spellEnd"/>
            <w:r w:rsidRPr="00712340">
              <w:rPr>
                <w:rFonts w:ascii="GHEA Grapalat" w:hAnsi="GHEA Grapalat"/>
                <w:sz w:val="18"/>
                <w:lang w:val="es-ES"/>
              </w:rPr>
              <w:t xml:space="preserve">` </w:t>
            </w:r>
            <w:proofErr w:type="spellStart"/>
            <w:r w:rsidRPr="00712340">
              <w:rPr>
                <w:rFonts w:ascii="GHEA Grapalat" w:hAnsi="GHEA Grapalat"/>
                <w:sz w:val="18"/>
                <w:lang w:val="es-ES"/>
              </w:rPr>
              <w:t>ըստ</w:t>
            </w:r>
            <w:proofErr w:type="spellEnd"/>
            <w:r w:rsidRPr="00712340">
              <w:rPr>
                <w:rFonts w:ascii="GHEA Grapalat" w:hAnsi="GHEA Grapalat"/>
                <w:sz w:val="18"/>
                <w:lang w:val="es-ES"/>
              </w:rPr>
              <w:t xml:space="preserve"> </w:t>
            </w:r>
            <w:proofErr w:type="spellStart"/>
            <w:r w:rsidRPr="00712340">
              <w:rPr>
                <w:rFonts w:ascii="GHEA Grapalat" w:hAnsi="GHEA Grapalat"/>
                <w:sz w:val="18"/>
                <w:lang w:val="es-ES"/>
              </w:rPr>
              <w:t>ամիսների</w:t>
            </w:r>
            <w:proofErr w:type="spellEnd"/>
            <w:r w:rsidRPr="00712340">
              <w:rPr>
                <w:rFonts w:ascii="GHEA Grapalat" w:hAnsi="GHEA Grapalat"/>
                <w:sz w:val="18"/>
                <w:lang w:val="es-ES"/>
              </w:rPr>
              <w:t xml:space="preserve">, </w:t>
            </w:r>
            <w:proofErr w:type="spellStart"/>
            <w:r w:rsidRPr="00712340">
              <w:rPr>
                <w:rFonts w:ascii="GHEA Grapalat" w:hAnsi="GHEA Grapalat"/>
                <w:sz w:val="18"/>
                <w:lang w:val="es-ES"/>
              </w:rPr>
              <w:t>այդ</w:t>
            </w:r>
            <w:proofErr w:type="spellEnd"/>
            <w:r w:rsidRPr="00712340">
              <w:rPr>
                <w:rFonts w:ascii="GHEA Grapalat" w:hAnsi="GHEA Grapalat"/>
                <w:sz w:val="18"/>
                <w:lang w:val="es-ES"/>
              </w:rPr>
              <w:t xml:space="preserve"> </w:t>
            </w:r>
            <w:proofErr w:type="spellStart"/>
            <w:r w:rsidRPr="00712340">
              <w:rPr>
                <w:rFonts w:ascii="GHEA Grapalat" w:hAnsi="GHEA Grapalat"/>
                <w:sz w:val="18"/>
                <w:lang w:val="es-ES"/>
              </w:rPr>
              <w:t>թվում</w:t>
            </w:r>
            <w:proofErr w:type="spellEnd"/>
            <w:r w:rsidRPr="00712340">
              <w:rPr>
                <w:rFonts w:ascii="GHEA Grapalat" w:hAnsi="GHEA Grapalat"/>
                <w:sz w:val="18"/>
                <w:lang w:val="es-ES"/>
              </w:rPr>
              <w:t>**</w:t>
            </w:r>
          </w:p>
        </w:tc>
      </w:tr>
      <w:tr w:rsidR="00037D1B" w:rsidRPr="00712340" w14:paraId="503D81A9" w14:textId="77777777" w:rsidTr="003E0EA1">
        <w:trPr>
          <w:trHeight w:val="1538"/>
        </w:trPr>
        <w:tc>
          <w:tcPr>
            <w:tcW w:w="1134" w:type="dxa"/>
          </w:tcPr>
          <w:p w14:paraId="758F5656" w14:textId="77777777" w:rsidR="00037D1B" w:rsidRPr="00712340" w:rsidRDefault="00037D1B" w:rsidP="00AD69E0">
            <w:pPr>
              <w:jc w:val="center"/>
              <w:rPr>
                <w:rFonts w:ascii="GHEA Grapalat" w:hAnsi="GHEA Grapalat"/>
                <w:sz w:val="20"/>
                <w:lang w:val="es-ES"/>
              </w:rPr>
            </w:pPr>
          </w:p>
        </w:tc>
        <w:tc>
          <w:tcPr>
            <w:tcW w:w="1530" w:type="dxa"/>
          </w:tcPr>
          <w:p w14:paraId="16F01981" w14:textId="77777777" w:rsidR="00037D1B" w:rsidRPr="00712340" w:rsidRDefault="00037D1B" w:rsidP="00AD69E0">
            <w:pPr>
              <w:jc w:val="center"/>
              <w:rPr>
                <w:rFonts w:ascii="GHEA Grapalat" w:hAnsi="GHEA Grapalat"/>
                <w:sz w:val="20"/>
                <w:lang w:val="es-ES"/>
              </w:rPr>
            </w:pPr>
          </w:p>
        </w:tc>
        <w:tc>
          <w:tcPr>
            <w:tcW w:w="1465" w:type="dxa"/>
          </w:tcPr>
          <w:p w14:paraId="140F31DF" w14:textId="77777777" w:rsidR="00037D1B" w:rsidRPr="00712340" w:rsidRDefault="00037D1B" w:rsidP="00AD69E0">
            <w:pPr>
              <w:jc w:val="center"/>
              <w:rPr>
                <w:rFonts w:ascii="GHEA Grapalat" w:hAnsi="GHEA Grapalat"/>
                <w:sz w:val="20"/>
                <w:lang w:val="es-ES"/>
              </w:rPr>
            </w:pPr>
          </w:p>
        </w:tc>
        <w:tc>
          <w:tcPr>
            <w:tcW w:w="469" w:type="dxa"/>
            <w:textDirection w:val="btLr"/>
            <w:vAlign w:val="center"/>
          </w:tcPr>
          <w:p w14:paraId="25F900D8"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հունվար</w:t>
            </w:r>
          </w:p>
        </w:tc>
        <w:tc>
          <w:tcPr>
            <w:tcW w:w="469" w:type="dxa"/>
            <w:textDirection w:val="btLr"/>
            <w:vAlign w:val="center"/>
          </w:tcPr>
          <w:p w14:paraId="5CA22739" w14:textId="77777777" w:rsidR="00037D1B" w:rsidRPr="00712340" w:rsidRDefault="00037D1B" w:rsidP="00AD69E0">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469" w:type="dxa"/>
            <w:textDirection w:val="btLr"/>
            <w:vAlign w:val="center"/>
          </w:tcPr>
          <w:p w14:paraId="53C79DDB"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587" w:type="dxa"/>
            <w:textDirection w:val="btLr"/>
            <w:vAlign w:val="center"/>
          </w:tcPr>
          <w:p w14:paraId="2BFFC6D5" w14:textId="77777777" w:rsidR="00037D1B" w:rsidRPr="00712340" w:rsidRDefault="00037D1B" w:rsidP="00AD69E0">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469" w:type="dxa"/>
            <w:textDirection w:val="btLr"/>
            <w:vAlign w:val="center"/>
          </w:tcPr>
          <w:p w14:paraId="0E7B9EEA"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591" w:type="dxa"/>
            <w:textDirection w:val="btLr"/>
            <w:vAlign w:val="center"/>
          </w:tcPr>
          <w:p w14:paraId="378C4010"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596" w:type="dxa"/>
            <w:textDirection w:val="btLr"/>
            <w:vAlign w:val="center"/>
          </w:tcPr>
          <w:p w14:paraId="1A82837A"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469" w:type="dxa"/>
            <w:textDirection w:val="btLr"/>
            <w:vAlign w:val="center"/>
          </w:tcPr>
          <w:p w14:paraId="1BFA94BF"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469" w:type="dxa"/>
            <w:textDirection w:val="btLr"/>
            <w:vAlign w:val="center"/>
          </w:tcPr>
          <w:p w14:paraId="77292A6A"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469" w:type="dxa"/>
            <w:textDirection w:val="btLr"/>
            <w:vAlign w:val="center"/>
          </w:tcPr>
          <w:p w14:paraId="014D2C35"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469" w:type="dxa"/>
            <w:textDirection w:val="btLr"/>
            <w:vAlign w:val="center"/>
          </w:tcPr>
          <w:p w14:paraId="08A59EEF" w14:textId="77777777" w:rsidR="00037D1B" w:rsidRPr="00712340" w:rsidRDefault="00037D1B" w:rsidP="00AD69E0">
            <w:pPr>
              <w:ind w:left="113" w:right="-7"/>
              <w:jc w:val="center"/>
              <w:rPr>
                <w:rFonts w:ascii="GHEA Grapalat" w:hAnsi="GHEA Grapalat"/>
                <w:sz w:val="18"/>
                <w:szCs w:val="22"/>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469" w:type="dxa"/>
            <w:textDirection w:val="btLr"/>
            <w:vAlign w:val="center"/>
          </w:tcPr>
          <w:p w14:paraId="54CEFAB6" w14:textId="48C07577" w:rsidR="00037D1B" w:rsidRPr="00712340" w:rsidRDefault="00974058" w:rsidP="00AD69E0">
            <w:pPr>
              <w:ind w:left="113" w:right="-7"/>
              <w:jc w:val="center"/>
              <w:rPr>
                <w:rFonts w:ascii="GHEA Grapalat" w:hAnsi="GHEA Grapalat"/>
                <w:sz w:val="18"/>
                <w:szCs w:val="22"/>
                <w:lang w:val="pt-BR"/>
              </w:rPr>
            </w:pPr>
            <w:r>
              <w:rPr>
                <w:rFonts w:ascii="GHEA Grapalat" w:hAnsi="GHEA Grapalat" w:cs="Sylfaen"/>
                <w:sz w:val="18"/>
                <w:szCs w:val="22"/>
                <w:lang w:val="pt-BR"/>
              </w:rPr>
              <w:t>հունվարի</w:t>
            </w:r>
          </w:p>
        </w:tc>
        <w:tc>
          <w:tcPr>
            <w:tcW w:w="1096" w:type="dxa"/>
            <w:vAlign w:val="center"/>
          </w:tcPr>
          <w:p w14:paraId="2374ECD3" w14:textId="77777777" w:rsidR="00037D1B" w:rsidRPr="00712340" w:rsidRDefault="00037D1B" w:rsidP="00AD69E0">
            <w:pPr>
              <w:ind w:right="-1"/>
              <w:jc w:val="center"/>
              <w:rPr>
                <w:rFonts w:ascii="GHEA Grapalat" w:hAnsi="GHEA Grapalat"/>
                <w:sz w:val="18"/>
                <w:szCs w:val="22"/>
                <w:lang w:val="pt-BR"/>
              </w:rPr>
            </w:pPr>
            <w:r w:rsidRPr="00712340">
              <w:rPr>
                <w:rFonts w:ascii="GHEA Grapalat" w:hAnsi="GHEA Grapalat" w:cs="Sylfaen"/>
                <w:sz w:val="18"/>
                <w:szCs w:val="22"/>
                <w:lang w:val="pt-BR"/>
              </w:rPr>
              <w:t>Ընդամենը</w:t>
            </w:r>
          </w:p>
          <w:p w14:paraId="57AE2E92" w14:textId="77777777" w:rsidR="00037D1B" w:rsidRPr="00712340" w:rsidRDefault="00037D1B" w:rsidP="00AD69E0">
            <w:pPr>
              <w:jc w:val="center"/>
              <w:rPr>
                <w:rFonts w:ascii="GHEA Grapalat" w:hAnsi="GHEA Grapalat"/>
                <w:sz w:val="18"/>
                <w:lang w:val="es-ES"/>
              </w:rPr>
            </w:pPr>
          </w:p>
        </w:tc>
      </w:tr>
      <w:tr w:rsidR="003E0EA1" w:rsidRPr="00712340" w14:paraId="63D570AE" w14:textId="77777777" w:rsidTr="003E0EA1">
        <w:trPr>
          <w:trHeight w:val="1538"/>
        </w:trPr>
        <w:tc>
          <w:tcPr>
            <w:tcW w:w="1134" w:type="dxa"/>
            <w:vAlign w:val="center"/>
          </w:tcPr>
          <w:p w14:paraId="62A41C70" w14:textId="33E9E4A9" w:rsidR="003E0EA1" w:rsidRPr="00712340" w:rsidRDefault="003E0EA1" w:rsidP="003E0EA1">
            <w:pPr>
              <w:jc w:val="center"/>
              <w:rPr>
                <w:rFonts w:ascii="GHEA Grapalat" w:hAnsi="GHEA Grapalat"/>
                <w:sz w:val="20"/>
                <w:lang w:val="es-ES"/>
              </w:rPr>
            </w:pPr>
            <w:r>
              <w:rPr>
                <w:rFonts w:ascii="GHEA Grapalat" w:hAnsi="GHEA Grapalat"/>
                <w:sz w:val="20"/>
              </w:rPr>
              <w:t>1</w:t>
            </w:r>
          </w:p>
        </w:tc>
        <w:tc>
          <w:tcPr>
            <w:tcW w:w="1530" w:type="dxa"/>
            <w:vAlign w:val="center"/>
          </w:tcPr>
          <w:p w14:paraId="4CE3F20B" w14:textId="7B164557" w:rsidR="003E0EA1" w:rsidRPr="00712340" w:rsidRDefault="003E0EA1" w:rsidP="003E0EA1">
            <w:pPr>
              <w:jc w:val="center"/>
              <w:rPr>
                <w:rFonts w:ascii="GHEA Grapalat" w:hAnsi="GHEA Grapalat"/>
                <w:sz w:val="20"/>
                <w:lang w:val="es-ES"/>
              </w:rPr>
            </w:pPr>
            <w:r w:rsidRPr="0003259F">
              <w:rPr>
                <w:rFonts w:ascii="GHEA Grapalat" w:hAnsi="GHEA Grapalat"/>
                <w:sz w:val="20"/>
                <w:szCs w:val="20"/>
              </w:rPr>
              <w:t>90911110</w:t>
            </w:r>
          </w:p>
        </w:tc>
        <w:tc>
          <w:tcPr>
            <w:tcW w:w="1465" w:type="dxa"/>
            <w:vAlign w:val="center"/>
          </w:tcPr>
          <w:p w14:paraId="5FC9656A" w14:textId="2F40E4F8" w:rsidR="003E0EA1" w:rsidRPr="00712340" w:rsidRDefault="003E0EA1" w:rsidP="003E0EA1">
            <w:pPr>
              <w:jc w:val="center"/>
              <w:rPr>
                <w:rFonts w:ascii="GHEA Grapalat" w:hAnsi="GHEA Grapalat"/>
                <w:sz w:val="20"/>
                <w:lang w:val="es-ES"/>
              </w:rPr>
            </w:pPr>
            <w:r>
              <w:rPr>
                <w:rFonts w:ascii="GHEA Grapalat" w:hAnsi="GHEA Grapalat"/>
                <w:sz w:val="16"/>
                <w:szCs w:val="16"/>
                <w:lang w:val="hy-AM"/>
              </w:rPr>
              <w:t>Մաքրման ծառայություններ</w:t>
            </w:r>
          </w:p>
        </w:tc>
        <w:tc>
          <w:tcPr>
            <w:tcW w:w="469" w:type="dxa"/>
          </w:tcPr>
          <w:p w14:paraId="109700D2" w14:textId="05B04D89" w:rsidR="003E0EA1" w:rsidRPr="00712340" w:rsidRDefault="003E0EA1" w:rsidP="003E0EA1">
            <w:pPr>
              <w:jc w:val="center"/>
              <w:rPr>
                <w:rFonts w:ascii="GHEA Grapalat" w:hAnsi="GHEA Grapalat"/>
                <w:lang w:val="pt-BR"/>
              </w:rPr>
            </w:pPr>
          </w:p>
        </w:tc>
        <w:tc>
          <w:tcPr>
            <w:tcW w:w="469" w:type="dxa"/>
          </w:tcPr>
          <w:p w14:paraId="41285EEC" w14:textId="679CCEA4" w:rsidR="003E0EA1" w:rsidRPr="00712340" w:rsidRDefault="003E0EA1" w:rsidP="003E0EA1">
            <w:pPr>
              <w:jc w:val="center"/>
              <w:rPr>
                <w:rFonts w:ascii="GHEA Grapalat" w:hAnsi="GHEA Grapalat"/>
                <w:lang w:val="pt-BR"/>
              </w:rPr>
            </w:pPr>
          </w:p>
        </w:tc>
        <w:tc>
          <w:tcPr>
            <w:tcW w:w="469" w:type="dxa"/>
          </w:tcPr>
          <w:p w14:paraId="21BE3507" w14:textId="31C00452" w:rsidR="003E0EA1" w:rsidRPr="003E0EA1" w:rsidRDefault="003E0EA1" w:rsidP="003E0EA1">
            <w:pPr>
              <w:jc w:val="center"/>
              <w:rPr>
                <w:rFonts w:ascii="GHEA Grapalat" w:hAnsi="GHEA Grapalat" w:cs="Arial"/>
                <w:sz w:val="16"/>
                <w:szCs w:val="16"/>
                <w:lang w:val="pt-BR"/>
              </w:rPr>
            </w:pPr>
          </w:p>
        </w:tc>
        <w:tc>
          <w:tcPr>
            <w:tcW w:w="587" w:type="dxa"/>
          </w:tcPr>
          <w:p w14:paraId="780E016E" w14:textId="65776DE6" w:rsidR="003E0EA1" w:rsidRPr="003E0EA1" w:rsidRDefault="003E0EA1" w:rsidP="003E0EA1">
            <w:pPr>
              <w:jc w:val="center"/>
              <w:rPr>
                <w:rFonts w:ascii="GHEA Grapalat" w:hAnsi="GHEA Grapalat" w:cs="Arial"/>
                <w:sz w:val="16"/>
                <w:szCs w:val="16"/>
                <w:lang w:val="pt-BR"/>
              </w:rPr>
            </w:pPr>
          </w:p>
        </w:tc>
        <w:tc>
          <w:tcPr>
            <w:tcW w:w="469" w:type="dxa"/>
          </w:tcPr>
          <w:p w14:paraId="35197EB1" w14:textId="58162ADE" w:rsidR="003E0EA1" w:rsidRPr="003E0EA1" w:rsidRDefault="003E0EA1" w:rsidP="003E0EA1">
            <w:pPr>
              <w:jc w:val="center"/>
              <w:rPr>
                <w:rFonts w:ascii="GHEA Grapalat" w:hAnsi="GHEA Grapalat" w:cs="Arial"/>
                <w:sz w:val="16"/>
                <w:szCs w:val="16"/>
                <w:lang w:val="pt-BR"/>
              </w:rPr>
            </w:pPr>
          </w:p>
        </w:tc>
        <w:tc>
          <w:tcPr>
            <w:tcW w:w="591" w:type="dxa"/>
          </w:tcPr>
          <w:p w14:paraId="3C00FBF1" w14:textId="0033A38E" w:rsidR="003E0EA1" w:rsidRPr="003E0EA1" w:rsidRDefault="003E0EA1" w:rsidP="003E0EA1">
            <w:pPr>
              <w:jc w:val="center"/>
              <w:rPr>
                <w:rFonts w:ascii="GHEA Grapalat" w:hAnsi="GHEA Grapalat" w:cs="Arial"/>
                <w:sz w:val="16"/>
                <w:szCs w:val="16"/>
                <w:lang w:val="pt-BR"/>
              </w:rPr>
            </w:pPr>
          </w:p>
        </w:tc>
        <w:tc>
          <w:tcPr>
            <w:tcW w:w="596" w:type="dxa"/>
          </w:tcPr>
          <w:p w14:paraId="6BE94C66" w14:textId="5E586550" w:rsidR="003E0EA1" w:rsidRPr="003E0EA1" w:rsidRDefault="003E0EA1" w:rsidP="003E0EA1">
            <w:pPr>
              <w:jc w:val="center"/>
              <w:rPr>
                <w:rFonts w:ascii="GHEA Grapalat" w:hAnsi="GHEA Grapalat" w:cs="Arial"/>
                <w:sz w:val="16"/>
                <w:szCs w:val="16"/>
                <w:lang w:val="pt-BR"/>
              </w:rPr>
            </w:pPr>
          </w:p>
        </w:tc>
        <w:tc>
          <w:tcPr>
            <w:tcW w:w="469" w:type="dxa"/>
          </w:tcPr>
          <w:p w14:paraId="70D8B5A9" w14:textId="175CCE05" w:rsidR="003E0EA1" w:rsidRPr="003E0EA1" w:rsidRDefault="003E0EA1" w:rsidP="003E0EA1">
            <w:pPr>
              <w:jc w:val="center"/>
              <w:rPr>
                <w:rFonts w:ascii="GHEA Grapalat" w:hAnsi="GHEA Grapalat" w:cs="Arial"/>
                <w:sz w:val="16"/>
                <w:szCs w:val="16"/>
                <w:lang w:val="pt-BR"/>
              </w:rPr>
            </w:pPr>
          </w:p>
        </w:tc>
        <w:tc>
          <w:tcPr>
            <w:tcW w:w="469" w:type="dxa"/>
          </w:tcPr>
          <w:p w14:paraId="17979EF3" w14:textId="08FE1AF5" w:rsidR="003E0EA1" w:rsidRPr="003E0EA1" w:rsidRDefault="003E0EA1" w:rsidP="003E0EA1">
            <w:pPr>
              <w:jc w:val="center"/>
              <w:rPr>
                <w:rFonts w:ascii="GHEA Grapalat" w:hAnsi="GHEA Grapalat" w:cs="Arial"/>
                <w:sz w:val="16"/>
                <w:szCs w:val="16"/>
                <w:lang w:val="pt-BR"/>
              </w:rPr>
            </w:pPr>
          </w:p>
        </w:tc>
        <w:tc>
          <w:tcPr>
            <w:tcW w:w="469" w:type="dxa"/>
          </w:tcPr>
          <w:p w14:paraId="68676C20" w14:textId="14D34B58" w:rsidR="003E0EA1" w:rsidRPr="003E0EA1" w:rsidRDefault="003E0EA1" w:rsidP="003E0EA1">
            <w:pPr>
              <w:jc w:val="center"/>
              <w:rPr>
                <w:rFonts w:ascii="GHEA Grapalat" w:hAnsi="GHEA Grapalat" w:cs="Arial"/>
                <w:sz w:val="16"/>
                <w:szCs w:val="16"/>
                <w:lang w:val="pt-BR"/>
              </w:rPr>
            </w:pPr>
          </w:p>
        </w:tc>
        <w:tc>
          <w:tcPr>
            <w:tcW w:w="469" w:type="dxa"/>
          </w:tcPr>
          <w:p w14:paraId="4C75C7DC" w14:textId="58DF97E7" w:rsidR="003E0EA1" w:rsidRPr="003E0EA1" w:rsidRDefault="003E0EA1" w:rsidP="003E0EA1">
            <w:pPr>
              <w:jc w:val="center"/>
              <w:rPr>
                <w:rFonts w:ascii="GHEA Grapalat" w:hAnsi="GHEA Grapalat" w:cs="Arial"/>
                <w:sz w:val="16"/>
                <w:szCs w:val="16"/>
                <w:lang w:val="pt-BR"/>
              </w:rPr>
            </w:pPr>
          </w:p>
        </w:tc>
        <w:tc>
          <w:tcPr>
            <w:tcW w:w="469" w:type="dxa"/>
          </w:tcPr>
          <w:p w14:paraId="48A3F3AD" w14:textId="34771EA6" w:rsidR="003E0EA1" w:rsidRPr="003E0EA1" w:rsidRDefault="003E0EA1" w:rsidP="003E0EA1">
            <w:pPr>
              <w:jc w:val="center"/>
              <w:rPr>
                <w:rFonts w:ascii="GHEA Grapalat" w:hAnsi="GHEA Grapalat" w:cs="Arial"/>
                <w:sz w:val="16"/>
                <w:szCs w:val="16"/>
                <w:lang w:val="pt-BR"/>
              </w:rPr>
            </w:pPr>
          </w:p>
        </w:tc>
        <w:tc>
          <w:tcPr>
            <w:tcW w:w="1096" w:type="dxa"/>
          </w:tcPr>
          <w:p w14:paraId="199AD476" w14:textId="03DF9C2D" w:rsidR="003E0EA1" w:rsidRPr="003E0EA1" w:rsidRDefault="003E0EA1" w:rsidP="003E0EA1">
            <w:pPr>
              <w:jc w:val="center"/>
              <w:rPr>
                <w:rFonts w:ascii="GHEA Grapalat" w:hAnsi="GHEA Grapalat"/>
                <w:b/>
                <w:sz w:val="16"/>
                <w:szCs w:val="16"/>
                <w:lang w:val="pt-BR"/>
              </w:rPr>
            </w:pPr>
          </w:p>
        </w:tc>
      </w:tr>
    </w:tbl>
    <w:p w14:paraId="0E50BDCC" w14:textId="77777777" w:rsidR="00037D1B" w:rsidRPr="00712340" w:rsidRDefault="00037D1B" w:rsidP="00037D1B">
      <w:pPr>
        <w:rPr>
          <w:rFonts w:ascii="GHEA Grapalat" w:hAnsi="GHEA Grapalat"/>
          <w:i/>
          <w:sz w:val="18"/>
          <w:szCs w:val="18"/>
        </w:rPr>
      </w:pPr>
    </w:p>
    <w:p w14:paraId="42F8374D" w14:textId="77777777" w:rsidR="00037D1B" w:rsidRPr="00712340" w:rsidRDefault="00037D1B" w:rsidP="00037D1B">
      <w:pPr>
        <w:jc w:val="both"/>
        <w:rPr>
          <w:rFonts w:ascii="GHEA Grapalat" w:hAnsi="GHEA Grapalat"/>
          <w:i/>
          <w:sz w:val="18"/>
          <w:szCs w:val="18"/>
          <w:lang w:val="pt-BR"/>
        </w:rPr>
      </w:pPr>
      <w:r w:rsidRPr="0071234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76E5D76" w14:textId="77777777" w:rsidR="00037D1B" w:rsidRPr="00712340" w:rsidRDefault="00037D1B" w:rsidP="00037D1B">
      <w:pPr>
        <w:jc w:val="center"/>
        <w:rPr>
          <w:rFonts w:ascii="GHEA Grapalat" w:hAnsi="GHEA Grapalat"/>
          <w:sz w:val="20"/>
          <w:lang w:val="es-ES"/>
        </w:rPr>
      </w:pPr>
    </w:p>
    <w:p w14:paraId="7004658F" w14:textId="77777777" w:rsidR="00037D1B" w:rsidRPr="00712340" w:rsidRDefault="00037D1B" w:rsidP="00037D1B">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37D1B" w:rsidRPr="00712340" w14:paraId="090BD849" w14:textId="77777777" w:rsidTr="00AD69E0">
        <w:trPr>
          <w:jc w:val="center"/>
        </w:trPr>
        <w:tc>
          <w:tcPr>
            <w:tcW w:w="4536" w:type="dxa"/>
          </w:tcPr>
          <w:p w14:paraId="73B91C27" w14:textId="77777777" w:rsidR="00037D1B" w:rsidRPr="00712340" w:rsidRDefault="00037D1B" w:rsidP="00AD69E0">
            <w:pPr>
              <w:jc w:val="center"/>
              <w:rPr>
                <w:rFonts w:ascii="GHEA Grapalat" w:hAnsi="GHEA Grapalat" w:cs="Sylfaen"/>
                <w:b/>
                <w:bCs/>
                <w:lang w:val="nb-NO"/>
              </w:rPr>
            </w:pPr>
            <w:r w:rsidRPr="00712340">
              <w:rPr>
                <w:rFonts w:ascii="GHEA Grapalat" w:hAnsi="GHEA Grapalat" w:cs="Sylfaen"/>
                <w:b/>
                <w:bCs/>
                <w:lang w:val="nb-NO"/>
              </w:rPr>
              <w:t>ՊԱՏՎԻՐԱՏՈՒ</w:t>
            </w:r>
          </w:p>
          <w:p w14:paraId="1F79F217" w14:textId="77777777" w:rsidR="00037D1B" w:rsidRPr="00712340" w:rsidRDefault="00037D1B" w:rsidP="00AD69E0">
            <w:pPr>
              <w:rPr>
                <w:rFonts w:ascii="GHEA Grapalat" w:hAnsi="GHEA Grapalat"/>
                <w:sz w:val="22"/>
                <w:szCs w:val="22"/>
                <w:lang w:val="ru-RU"/>
              </w:rPr>
            </w:pPr>
          </w:p>
          <w:p w14:paraId="244921D1" w14:textId="77777777" w:rsidR="00037D1B" w:rsidRPr="00712340" w:rsidRDefault="00037D1B" w:rsidP="00AD69E0">
            <w:pPr>
              <w:rPr>
                <w:rFonts w:ascii="GHEA Grapalat" w:hAnsi="GHEA Grapalat"/>
                <w:lang w:val="ru-RU"/>
              </w:rPr>
            </w:pPr>
          </w:p>
          <w:p w14:paraId="24A31104" w14:textId="77777777" w:rsidR="00037D1B" w:rsidRPr="00712340" w:rsidRDefault="00037D1B" w:rsidP="00AD69E0">
            <w:pPr>
              <w:jc w:val="center"/>
              <w:rPr>
                <w:rFonts w:ascii="GHEA Grapalat" w:hAnsi="GHEA Grapalat"/>
                <w:lang w:val="ru-RU"/>
              </w:rPr>
            </w:pPr>
            <w:r w:rsidRPr="00712340">
              <w:rPr>
                <w:rFonts w:ascii="GHEA Grapalat" w:hAnsi="GHEA Grapalat"/>
                <w:lang w:val="ru-RU"/>
              </w:rPr>
              <w:t>---------------------------------</w:t>
            </w:r>
          </w:p>
          <w:p w14:paraId="1ED081E0" w14:textId="77777777" w:rsidR="00037D1B" w:rsidRPr="00712340" w:rsidRDefault="00037D1B" w:rsidP="00AD69E0">
            <w:pPr>
              <w:jc w:val="center"/>
              <w:rPr>
                <w:rFonts w:ascii="GHEA Grapalat" w:hAnsi="GHEA Grapalat"/>
                <w:sz w:val="18"/>
                <w:szCs w:val="18"/>
              </w:rPr>
            </w:pPr>
            <w:r w:rsidRPr="00712340">
              <w:rPr>
                <w:rFonts w:ascii="GHEA Grapalat" w:hAnsi="GHEA Grapalat"/>
                <w:sz w:val="18"/>
                <w:szCs w:val="18"/>
              </w:rPr>
              <w:t>/</w:t>
            </w:r>
            <w:proofErr w:type="spellStart"/>
            <w:r w:rsidRPr="00712340">
              <w:rPr>
                <w:rFonts w:ascii="GHEA Grapalat" w:hAnsi="GHEA Grapalat" w:cs="Sylfaen"/>
                <w:sz w:val="18"/>
                <w:szCs w:val="18"/>
                <w:lang w:val="ru-RU"/>
              </w:rPr>
              <w:t>ստորագրություն</w:t>
            </w:r>
            <w:proofErr w:type="spellEnd"/>
            <w:r w:rsidRPr="00712340">
              <w:rPr>
                <w:rFonts w:ascii="GHEA Grapalat" w:hAnsi="GHEA Grapalat"/>
                <w:sz w:val="18"/>
                <w:szCs w:val="18"/>
              </w:rPr>
              <w:t>/</w:t>
            </w:r>
          </w:p>
          <w:p w14:paraId="4013236D" w14:textId="77777777" w:rsidR="00037D1B" w:rsidRPr="00712340" w:rsidRDefault="00037D1B" w:rsidP="00AD69E0">
            <w:pPr>
              <w:jc w:val="center"/>
              <w:rPr>
                <w:rFonts w:ascii="GHEA Grapalat" w:hAnsi="GHEA Grapalat"/>
                <w:sz w:val="18"/>
                <w:szCs w:val="18"/>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c>
          <w:tcPr>
            <w:tcW w:w="760" w:type="dxa"/>
          </w:tcPr>
          <w:p w14:paraId="3942D727" w14:textId="77777777" w:rsidR="00037D1B" w:rsidRPr="00712340" w:rsidRDefault="00037D1B" w:rsidP="00AD69E0">
            <w:pPr>
              <w:jc w:val="center"/>
              <w:rPr>
                <w:rFonts w:ascii="GHEA Grapalat" w:hAnsi="GHEA Grapalat"/>
                <w:lang w:val="ru-RU"/>
              </w:rPr>
            </w:pPr>
          </w:p>
        </w:tc>
        <w:tc>
          <w:tcPr>
            <w:tcW w:w="4343" w:type="dxa"/>
          </w:tcPr>
          <w:p w14:paraId="5444C2BE" w14:textId="77777777" w:rsidR="00037D1B" w:rsidRPr="00712340" w:rsidRDefault="00037D1B" w:rsidP="00AD69E0">
            <w:pPr>
              <w:jc w:val="center"/>
              <w:rPr>
                <w:rFonts w:ascii="GHEA Grapalat" w:hAnsi="GHEA Grapalat" w:cs="Sylfaen"/>
                <w:b/>
                <w:bCs/>
                <w:lang w:val="ru-RU"/>
              </w:rPr>
            </w:pPr>
            <w:r w:rsidRPr="00712340">
              <w:rPr>
                <w:rFonts w:ascii="GHEA Grapalat" w:hAnsi="GHEA Grapalat" w:cs="Sylfaen"/>
                <w:b/>
                <w:bCs/>
                <w:lang w:val="pt-BR"/>
              </w:rPr>
              <w:t>ԿԱՏԱՐՈՂ</w:t>
            </w:r>
          </w:p>
          <w:p w14:paraId="6CEFC91D" w14:textId="77777777" w:rsidR="00037D1B" w:rsidRPr="00712340" w:rsidRDefault="00037D1B" w:rsidP="00AD69E0">
            <w:pPr>
              <w:jc w:val="center"/>
              <w:rPr>
                <w:rFonts w:ascii="GHEA Grapalat" w:hAnsi="GHEA Grapalat"/>
                <w:lang w:val="ru-RU"/>
              </w:rPr>
            </w:pPr>
          </w:p>
          <w:p w14:paraId="4603526C" w14:textId="77777777" w:rsidR="00037D1B" w:rsidRPr="00712340" w:rsidRDefault="00037D1B" w:rsidP="00AD69E0">
            <w:pPr>
              <w:jc w:val="center"/>
              <w:rPr>
                <w:rFonts w:ascii="GHEA Grapalat" w:hAnsi="GHEA Grapalat"/>
                <w:lang w:val="ru-RU"/>
              </w:rPr>
            </w:pPr>
          </w:p>
          <w:p w14:paraId="087DE0DD" w14:textId="77777777" w:rsidR="00037D1B" w:rsidRPr="00712340" w:rsidRDefault="00037D1B" w:rsidP="00AD69E0">
            <w:pPr>
              <w:jc w:val="center"/>
              <w:rPr>
                <w:rFonts w:ascii="GHEA Grapalat" w:hAnsi="GHEA Grapalat"/>
                <w:lang w:val="ru-RU"/>
              </w:rPr>
            </w:pPr>
            <w:r w:rsidRPr="00712340">
              <w:rPr>
                <w:rFonts w:ascii="GHEA Grapalat" w:hAnsi="GHEA Grapalat"/>
                <w:lang w:val="ru-RU"/>
              </w:rPr>
              <w:t>---------------------------------</w:t>
            </w:r>
          </w:p>
          <w:p w14:paraId="602839C7" w14:textId="77777777" w:rsidR="00037D1B" w:rsidRPr="00712340" w:rsidRDefault="00037D1B" w:rsidP="00AD69E0">
            <w:pPr>
              <w:jc w:val="center"/>
              <w:rPr>
                <w:rFonts w:ascii="GHEA Grapalat" w:hAnsi="GHEA Grapalat"/>
                <w:sz w:val="18"/>
                <w:szCs w:val="18"/>
              </w:rPr>
            </w:pPr>
            <w:r w:rsidRPr="00712340">
              <w:rPr>
                <w:rFonts w:ascii="GHEA Grapalat" w:hAnsi="GHEA Grapalat"/>
                <w:sz w:val="18"/>
                <w:szCs w:val="18"/>
              </w:rPr>
              <w:t>/</w:t>
            </w:r>
            <w:proofErr w:type="spellStart"/>
            <w:r w:rsidRPr="00712340">
              <w:rPr>
                <w:rFonts w:ascii="GHEA Grapalat" w:hAnsi="GHEA Grapalat" w:cs="Sylfaen"/>
                <w:sz w:val="18"/>
                <w:szCs w:val="18"/>
                <w:lang w:val="ru-RU"/>
              </w:rPr>
              <w:t>ստորագրություն</w:t>
            </w:r>
            <w:proofErr w:type="spellEnd"/>
            <w:r w:rsidRPr="00712340">
              <w:rPr>
                <w:rFonts w:ascii="GHEA Grapalat" w:hAnsi="GHEA Grapalat"/>
                <w:sz w:val="18"/>
                <w:szCs w:val="18"/>
              </w:rPr>
              <w:t>/</w:t>
            </w:r>
          </w:p>
          <w:p w14:paraId="023D69AE" w14:textId="77777777" w:rsidR="00037D1B" w:rsidRPr="00712340" w:rsidRDefault="00037D1B" w:rsidP="00AD69E0">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14:paraId="34C4406B" w14:textId="13B61DF7" w:rsidR="007678FA" w:rsidRPr="00064ADD" w:rsidRDefault="007678FA" w:rsidP="00037D1B">
      <w:pPr>
        <w:jc w:val="right"/>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w:t>
      </w: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w:t>
      </w:r>
      <w:proofErr w:type="gramStart"/>
      <w:r w:rsidRPr="00064ADD">
        <w:rPr>
          <w:rFonts w:ascii="GHEA Grapalat" w:hAnsi="GHEA Grapalat" w:cs="TimesArmenianPSMT"/>
          <w:i/>
          <w:sz w:val="20"/>
          <w:lang w:val="ru-RU"/>
        </w:rPr>
        <w:t>20  թ</w:t>
      </w:r>
      <w:proofErr w:type="gram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01355"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DC7A9"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lastRenderedPageBreak/>
        <w:t xml:space="preserve">«  </w:t>
      </w:r>
      <w:proofErr w:type="gramEnd"/>
      <w:r w:rsidRPr="00064ADD">
        <w:rPr>
          <w:rFonts w:ascii="GHEA Grapalat" w:hAnsi="GHEA Grapalat" w:cs="TimesArmenianPSMT"/>
          <w:i/>
          <w:sz w:val="20"/>
          <w:lang w:val="ru-RU"/>
        </w:rPr>
        <w:t xml:space="preserve">     </w:t>
      </w: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w:t>
      </w:r>
      <w:proofErr w:type="gramStart"/>
      <w:r w:rsidRPr="00064ADD">
        <w:rPr>
          <w:rFonts w:ascii="GHEA Grapalat" w:hAnsi="GHEA Grapalat" w:cs="TimesArmenianPSMT"/>
          <w:i/>
          <w:sz w:val="20"/>
          <w:lang w:val="ru-RU"/>
        </w:rPr>
        <w:t>20  թ</w:t>
      </w:r>
      <w:proofErr w:type="gram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658615BD" w14:textId="77777777" w:rsidR="00E01355" w:rsidRDefault="00E01355" w:rsidP="00994158">
      <w:pPr>
        <w:jc w:val="right"/>
        <w:rPr>
          <w:rFonts w:ascii="GHEA Grapalat" w:hAnsi="GHEA Grapalat"/>
          <w:i/>
          <w:sz w:val="18"/>
          <w:lang w:val="hy-AM"/>
        </w:rPr>
      </w:pPr>
      <w:bookmarkStart w:id="15" w:name="_Hlk187704942"/>
      <w:bookmarkStart w:id="16" w:name="_Hlk187703946"/>
    </w:p>
    <w:p w14:paraId="79582023" w14:textId="77777777" w:rsidR="00E01355" w:rsidRDefault="00E01355" w:rsidP="00994158">
      <w:pPr>
        <w:jc w:val="right"/>
        <w:rPr>
          <w:rFonts w:ascii="GHEA Grapalat" w:hAnsi="GHEA Grapalat"/>
          <w:i/>
          <w:sz w:val="18"/>
          <w:lang w:val="hy-AM"/>
        </w:rPr>
      </w:pPr>
    </w:p>
    <w:p w14:paraId="599F68AB" w14:textId="77777777" w:rsidR="00E01355" w:rsidRDefault="00E01355" w:rsidP="00994158">
      <w:pPr>
        <w:jc w:val="right"/>
        <w:rPr>
          <w:rFonts w:ascii="GHEA Grapalat" w:hAnsi="GHEA Grapalat"/>
          <w:i/>
          <w:sz w:val="18"/>
          <w:lang w:val="hy-AM"/>
        </w:rPr>
      </w:pPr>
    </w:p>
    <w:p w14:paraId="57064A06" w14:textId="77777777" w:rsidR="00E01355" w:rsidRDefault="00E01355" w:rsidP="00994158">
      <w:pPr>
        <w:jc w:val="right"/>
        <w:rPr>
          <w:rFonts w:ascii="GHEA Grapalat" w:hAnsi="GHEA Grapalat"/>
          <w:i/>
          <w:sz w:val="18"/>
          <w:lang w:val="hy-AM"/>
        </w:rPr>
      </w:pPr>
    </w:p>
    <w:p w14:paraId="2C5A1ABC" w14:textId="77777777" w:rsidR="00E01355" w:rsidRDefault="00E01355" w:rsidP="00994158">
      <w:pPr>
        <w:jc w:val="right"/>
        <w:rPr>
          <w:rFonts w:ascii="GHEA Grapalat" w:hAnsi="GHEA Grapalat"/>
          <w:i/>
          <w:sz w:val="18"/>
          <w:lang w:val="hy-AM"/>
        </w:rPr>
      </w:pPr>
    </w:p>
    <w:p w14:paraId="4ADF6A24" w14:textId="77777777" w:rsidR="00E01355" w:rsidRDefault="00E01355" w:rsidP="00994158">
      <w:pPr>
        <w:jc w:val="right"/>
        <w:rPr>
          <w:rFonts w:ascii="GHEA Grapalat" w:hAnsi="GHEA Grapalat"/>
          <w:i/>
          <w:sz w:val="18"/>
          <w:lang w:val="hy-AM"/>
        </w:rPr>
      </w:pPr>
    </w:p>
    <w:p w14:paraId="76D6275C" w14:textId="77777777" w:rsidR="00E01355" w:rsidRDefault="00E01355" w:rsidP="00994158">
      <w:pPr>
        <w:jc w:val="right"/>
        <w:rPr>
          <w:rFonts w:ascii="GHEA Grapalat" w:hAnsi="GHEA Grapalat"/>
          <w:i/>
          <w:sz w:val="18"/>
          <w:lang w:val="hy-AM"/>
        </w:rPr>
      </w:pPr>
    </w:p>
    <w:p w14:paraId="6D4F8AC5" w14:textId="77777777" w:rsidR="00E01355" w:rsidRDefault="00E01355" w:rsidP="00994158">
      <w:pPr>
        <w:jc w:val="right"/>
        <w:rPr>
          <w:rFonts w:ascii="GHEA Grapalat" w:hAnsi="GHEA Grapalat"/>
          <w:i/>
          <w:sz w:val="18"/>
          <w:lang w:val="hy-AM"/>
        </w:rPr>
      </w:pPr>
    </w:p>
    <w:p w14:paraId="48E44297" w14:textId="77777777" w:rsidR="00E01355" w:rsidRDefault="00E01355" w:rsidP="00994158">
      <w:pPr>
        <w:jc w:val="right"/>
        <w:rPr>
          <w:rFonts w:ascii="GHEA Grapalat" w:hAnsi="GHEA Grapalat"/>
          <w:i/>
          <w:sz w:val="18"/>
          <w:lang w:val="hy-AM"/>
        </w:rPr>
      </w:pPr>
    </w:p>
    <w:p w14:paraId="39AB3BBE" w14:textId="77777777" w:rsidR="00E01355" w:rsidRDefault="00E01355" w:rsidP="00994158">
      <w:pPr>
        <w:jc w:val="right"/>
        <w:rPr>
          <w:rFonts w:ascii="GHEA Grapalat" w:hAnsi="GHEA Grapalat"/>
          <w:i/>
          <w:sz w:val="18"/>
          <w:lang w:val="hy-AM"/>
        </w:rPr>
      </w:pPr>
    </w:p>
    <w:p w14:paraId="4F8E6D4A" w14:textId="77777777" w:rsidR="00E01355" w:rsidRDefault="00E01355" w:rsidP="00994158">
      <w:pPr>
        <w:jc w:val="right"/>
        <w:rPr>
          <w:rFonts w:ascii="GHEA Grapalat" w:hAnsi="GHEA Grapalat"/>
          <w:i/>
          <w:sz w:val="18"/>
          <w:lang w:val="hy-AM"/>
        </w:rPr>
      </w:pPr>
    </w:p>
    <w:p w14:paraId="6FE15A39" w14:textId="77777777" w:rsidR="00E01355" w:rsidRDefault="00E01355" w:rsidP="00994158">
      <w:pPr>
        <w:jc w:val="right"/>
        <w:rPr>
          <w:rFonts w:ascii="GHEA Grapalat" w:hAnsi="GHEA Grapalat"/>
          <w:i/>
          <w:sz w:val="18"/>
          <w:lang w:val="hy-AM"/>
        </w:rPr>
      </w:pPr>
    </w:p>
    <w:p w14:paraId="7F796410" w14:textId="77777777" w:rsidR="00E01355" w:rsidRDefault="00E01355" w:rsidP="00994158">
      <w:pPr>
        <w:jc w:val="right"/>
        <w:rPr>
          <w:rFonts w:ascii="GHEA Grapalat" w:hAnsi="GHEA Grapalat"/>
          <w:i/>
          <w:sz w:val="18"/>
          <w:lang w:val="hy-AM"/>
        </w:rPr>
      </w:pPr>
    </w:p>
    <w:p w14:paraId="0AD5D2A7" w14:textId="77777777" w:rsidR="00E01355" w:rsidRDefault="00E01355" w:rsidP="00994158">
      <w:pPr>
        <w:jc w:val="right"/>
        <w:rPr>
          <w:rFonts w:ascii="GHEA Grapalat" w:hAnsi="GHEA Grapalat"/>
          <w:i/>
          <w:sz w:val="18"/>
          <w:lang w:val="hy-AM"/>
        </w:rPr>
      </w:pPr>
    </w:p>
    <w:p w14:paraId="1EF83DFA" w14:textId="77777777" w:rsidR="00E01355" w:rsidRDefault="00E01355" w:rsidP="00994158">
      <w:pPr>
        <w:jc w:val="right"/>
        <w:rPr>
          <w:rFonts w:ascii="GHEA Grapalat" w:hAnsi="GHEA Grapalat"/>
          <w:i/>
          <w:sz w:val="18"/>
          <w:lang w:val="hy-AM"/>
        </w:rPr>
      </w:pPr>
    </w:p>
    <w:p w14:paraId="08029656" w14:textId="77777777" w:rsidR="00E01355" w:rsidRDefault="00E01355" w:rsidP="00994158">
      <w:pPr>
        <w:jc w:val="right"/>
        <w:rPr>
          <w:rFonts w:ascii="GHEA Grapalat" w:hAnsi="GHEA Grapalat"/>
          <w:i/>
          <w:sz w:val="18"/>
          <w:lang w:val="hy-AM"/>
        </w:rPr>
      </w:pPr>
    </w:p>
    <w:p w14:paraId="05299EBD" w14:textId="346E56BE" w:rsidR="00994158" w:rsidRPr="006D1590" w:rsidRDefault="00994158" w:rsidP="00994158">
      <w:pPr>
        <w:jc w:val="right"/>
        <w:rPr>
          <w:rFonts w:ascii="GHEA Grapalat" w:hAnsi="GHEA Grapalat"/>
          <w:i/>
          <w:sz w:val="18"/>
          <w:lang w:val="hy-AM"/>
        </w:rPr>
      </w:pPr>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28BB75F4" w14:textId="77777777" w:rsidR="00994158" w:rsidRPr="005E1F72" w:rsidRDefault="00994158" w:rsidP="00994158">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AA8DB72" w14:textId="77777777" w:rsidR="00994158" w:rsidRPr="005E1F72" w:rsidRDefault="00994158" w:rsidP="00994158">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AF77B07" w14:textId="77777777" w:rsidR="00994158" w:rsidRPr="00F32F71" w:rsidRDefault="00994158" w:rsidP="00994158">
      <w:pPr>
        <w:tabs>
          <w:tab w:val="left" w:pos="360"/>
          <w:tab w:val="left" w:pos="540"/>
        </w:tabs>
        <w:jc w:val="center"/>
        <w:rPr>
          <w:rFonts w:ascii="Sylfaen" w:hAnsi="Sylfaen" w:cs="Sylfaen"/>
          <w:b/>
          <w:bCs/>
          <w:lang w:val="pt-BR"/>
        </w:rPr>
      </w:pPr>
    </w:p>
    <w:p w14:paraId="0337BADA" w14:textId="77777777" w:rsidR="00994158" w:rsidRPr="006D1590" w:rsidRDefault="00994158" w:rsidP="00994158">
      <w:pPr>
        <w:jc w:val="right"/>
        <w:rPr>
          <w:rFonts w:ascii="GHEA Grapalat" w:hAnsi="GHEA Grapalat"/>
          <w:i/>
          <w:sz w:val="18"/>
          <w:lang w:val="hy-AM"/>
        </w:rPr>
      </w:pPr>
    </w:p>
    <w:p w14:paraId="0C07E1B0" w14:textId="77777777" w:rsidR="00994158" w:rsidRDefault="00994158" w:rsidP="00994158">
      <w:pPr>
        <w:rPr>
          <w:rFonts w:ascii="GHEA Grapalat" w:hAnsi="GHEA Grapalat" w:cs="GHEA Grapalat"/>
          <w:sz w:val="22"/>
          <w:szCs w:val="22"/>
          <w:lang w:val="hy-AM"/>
        </w:rPr>
      </w:pPr>
    </w:p>
    <w:p w14:paraId="2569E207" w14:textId="77777777" w:rsidR="00994158" w:rsidRDefault="00994158" w:rsidP="00994158">
      <w:pPr>
        <w:rPr>
          <w:rFonts w:ascii="GHEA Grapalat" w:hAnsi="GHEA Grapalat" w:cs="GHEA Grapalat"/>
          <w:sz w:val="22"/>
          <w:szCs w:val="22"/>
          <w:lang w:val="hy-AM"/>
        </w:rPr>
      </w:pPr>
    </w:p>
    <w:p w14:paraId="6A10DCC8" w14:textId="77777777" w:rsidR="00994158" w:rsidRDefault="00994158" w:rsidP="00994158">
      <w:pPr>
        <w:rPr>
          <w:rFonts w:ascii="GHEA Grapalat" w:hAnsi="GHEA Grapalat" w:cs="GHEA Grapalat"/>
          <w:sz w:val="22"/>
          <w:szCs w:val="22"/>
          <w:lang w:val="hy-AM"/>
        </w:rPr>
      </w:pPr>
    </w:p>
    <w:p w14:paraId="23F2C2BB" w14:textId="77777777" w:rsidR="00994158" w:rsidRDefault="00994158" w:rsidP="00994158">
      <w:pPr>
        <w:rPr>
          <w:rFonts w:ascii="GHEA Grapalat" w:hAnsi="GHEA Grapalat" w:cs="GHEA Grapalat"/>
          <w:sz w:val="22"/>
          <w:szCs w:val="22"/>
          <w:lang w:val="hy-AM"/>
        </w:rPr>
      </w:pPr>
    </w:p>
    <w:p w14:paraId="33254877" w14:textId="77777777" w:rsidR="00994158" w:rsidRPr="00635053" w:rsidRDefault="00994158" w:rsidP="00994158">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859D07A" w14:textId="77777777" w:rsidR="00994158" w:rsidRPr="00635053" w:rsidRDefault="00994158" w:rsidP="00994158">
      <w:pPr>
        <w:jc w:val="center"/>
        <w:rPr>
          <w:rFonts w:ascii="GHEA Grapalat" w:hAnsi="GHEA Grapalat" w:cs="GHEA Grapalat"/>
          <w:sz w:val="22"/>
          <w:szCs w:val="22"/>
          <w:lang w:val="hy-AM"/>
        </w:rPr>
      </w:pPr>
    </w:p>
    <w:p w14:paraId="689FAA97" w14:textId="77777777" w:rsidR="00994158" w:rsidRPr="005E1F72" w:rsidRDefault="00994158" w:rsidP="00994158">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0604DA1" w14:textId="77777777" w:rsidR="00994158" w:rsidRDefault="00994158" w:rsidP="00994158">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98EED1C" w14:textId="77777777" w:rsidR="00994158" w:rsidRPr="005E1F72" w:rsidRDefault="00994158" w:rsidP="00994158">
      <w:pPr>
        <w:jc w:val="both"/>
        <w:rPr>
          <w:rFonts w:ascii="GHEA Grapalat" w:hAnsi="GHEA Grapalat"/>
          <w:sz w:val="22"/>
          <w:szCs w:val="22"/>
          <w:vertAlign w:val="superscript"/>
          <w:lang w:val="es-ES"/>
        </w:rPr>
      </w:pPr>
    </w:p>
    <w:p w14:paraId="1B2B19ED" w14:textId="77777777" w:rsidR="00994158" w:rsidRPr="00E5270C" w:rsidRDefault="00994158" w:rsidP="00994158">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5F8E48E6" w14:textId="77777777" w:rsidR="00994158" w:rsidRPr="005E1F72" w:rsidRDefault="00994158" w:rsidP="00994158">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08F9B69" w14:textId="77777777" w:rsidR="00994158" w:rsidRPr="005E1F72" w:rsidRDefault="00994158" w:rsidP="00994158">
      <w:pPr>
        <w:jc w:val="both"/>
        <w:rPr>
          <w:rFonts w:ascii="GHEA Grapalat" w:hAnsi="GHEA Grapalat" w:cs="Sylfaen"/>
          <w:vertAlign w:val="superscript"/>
          <w:lang w:val="es-ES"/>
        </w:rPr>
      </w:pPr>
    </w:p>
    <w:p w14:paraId="5049EEA6" w14:textId="77777777" w:rsidR="00994158" w:rsidRPr="005E1F72" w:rsidRDefault="00994158" w:rsidP="00994158">
      <w:pPr>
        <w:jc w:val="both"/>
        <w:rPr>
          <w:rFonts w:ascii="GHEA Grapalat" w:hAnsi="GHEA Grapalat"/>
          <w:sz w:val="22"/>
          <w:szCs w:val="22"/>
          <w:u w:val="single"/>
          <w:lang w:val="es-ES"/>
        </w:rPr>
      </w:pPr>
    </w:p>
    <w:p w14:paraId="3F553889" w14:textId="77777777" w:rsidR="00994158" w:rsidRDefault="00994158" w:rsidP="00994158">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366BEA1" w14:textId="77777777" w:rsidR="00994158" w:rsidRDefault="00994158" w:rsidP="00994158">
      <w:pPr>
        <w:jc w:val="both"/>
        <w:rPr>
          <w:rFonts w:ascii="GHEA Grapalat" w:hAnsi="GHEA Grapalat" w:cs="Sylfaen"/>
          <w:sz w:val="20"/>
          <w:szCs w:val="20"/>
          <w:lang w:val="es-ES"/>
        </w:rPr>
      </w:pPr>
    </w:p>
    <w:p w14:paraId="57ABFEAE" w14:textId="77777777" w:rsidR="00994158" w:rsidRDefault="00994158" w:rsidP="00994158">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7C562B07" w14:textId="77777777" w:rsidR="00994158" w:rsidRDefault="00994158" w:rsidP="00994158">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10BDB93C" w14:textId="77777777" w:rsidR="00994158" w:rsidRDefault="00994158" w:rsidP="00994158">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977F8DB" w14:textId="77777777" w:rsidR="00994158" w:rsidRDefault="00994158" w:rsidP="00994158">
      <w:pPr>
        <w:jc w:val="both"/>
        <w:rPr>
          <w:rFonts w:ascii="GHEA Grapalat" w:hAnsi="GHEA Grapalat" w:cs="Sylfaen"/>
          <w:sz w:val="20"/>
          <w:szCs w:val="20"/>
          <w:lang w:val="es-ES"/>
        </w:rPr>
      </w:pPr>
    </w:p>
    <w:p w14:paraId="6A92BD07" w14:textId="77777777" w:rsidR="00994158" w:rsidRPr="00E5270C" w:rsidRDefault="00994158" w:rsidP="00994158">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A6A9CB9" w14:textId="77777777" w:rsidR="00994158" w:rsidRPr="00513F14" w:rsidRDefault="00994158" w:rsidP="00994158">
      <w:pPr>
        <w:jc w:val="center"/>
        <w:rPr>
          <w:rFonts w:ascii="GHEA Grapalat" w:hAnsi="GHEA Grapalat" w:cs="GHEA Grapalat"/>
          <w:sz w:val="22"/>
          <w:szCs w:val="22"/>
          <w:lang w:val="es-ES"/>
        </w:rPr>
      </w:pPr>
    </w:p>
    <w:p w14:paraId="070B1D42" w14:textId="77777777" w:rsidR="00994158" w:rsidRDefault="00994158" w:rsidP="00994158">
      <w:pPr>
        <w:ind w:firstLine="709"/>
        <w:jc w:val="both"/>
        <w:rPr>
          <w:lang w:val="es-ES"/>
        </w:rPr>
      </w:pPr>
    </w:p>
    <w:p w14:paraId="506E1B5B" w14:textId="77777777" w:rsidR="00994158" w:rsidRDefault="00994158" w:rsidP="00994158">
      <w:pPr>
        <w:ind w:firstLine="709"/>
        <w:jc w:val="both"/>
        <w:rPr>
          <w:lang w:val="es-ES"/>
        </w:rPr>
      </w:pPr>
    </w:p>
    <w:p w14:paraId="2B1C5C9C" w14:textId="77777777" w:rsidR="00994158" w:rsidRDefault="00994158" w:rsidP="00994158">
      <w:pPr>
        <w:ind w:firstLine="709"/>
        <w:jc w:val="both"/>
        <w:rPr>
          <w:lang w:val="es-ES"/>
        </w:rPr>
      </w:pPr>
    </w:p>
    <w:p w14:paraId="7A198B62" w14:textId="77777777" w:rsidR="00994158" w:rsidRDefault="00994158" w:rsidP="00994158">
      <w:pPr>
        <w:ind w:firstLine="709"/>
        <w:jc w:val="both"/>
        <w:rPr>
          <w:lang w:val="es-ES"/>
        </w:rPr>
      </w:pPr>
    </w:p>
    <w:p w14:paraId="41053014" w14:textId="77777777" w:rsidR="00994158" w:rsidRPr="009A5836" w:rsidRDefault="00994158" w:rsidP="00994158">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F12444E" w14:textId="77777777" w:rsidR="00994158" w:rsidRDefault="00994158" w:rsidP="00994158">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AD36AC1" w14:textId="77777777" w:rsidR="00994158" w:rsidRPr="009A5836" w:rsidRDefault="00994158" w:rsidP="00994158">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BB36939" w14:textId="77777777" w:rsidR="00994158" w:rsidRPr="009A5836" w:rsidRDefault="00994158" w:rsidP="00994158">
      <w:pPr>
        <w:jc w:val="right"/>
        <w:rPr>
          <w:rFonts w:ascii="GHEA Grapalat" w:hAnsi="GHEA Grapalat"/>
          <w:sz w:val="20"/>
          <w:lang w:val="hy-AM"/>
        </w:rPr>
      </w:pPr>
      <w:r w:rsidRPr="009A5836">
        <w:rPr>
          <w:rFonts w:ascii="GHEA Grapalat" w:hAnsi="GHEA Grapalat"/>
          <w:sz w:val="20"/>
          <w:lang w:val="hy-AM"/>
        </w:rPr>
        <w:t xml:space="preserve">    </w:t>
      </w:r>
    </w:p>
    <w:p w14:paraId="4CD873F7" w14:textId="77777777" w:rsidR="00994158" w:rsidRDefault="00994158" w:rsidP="00994158">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26E5B6C7" w14:textId="77777777" w:rsidR="00994158" w:rsidRDefault="00994158" w:rsidP="0099415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5A1C749" w14:textId="77777777" w:rsidR="00994158" w:rsidRDefault="00994158" w:rsidP="00994158">
      <w:pPr>
        <w:jc w:val="center"/>
        <w:rPr>
          <w:rFonts w:ascii="GHEA Grapalat" w:hAnsi="GHEA Grapalat" w:cs="Sylfaen"/>
          <w:sz w:val="16"/>
          <w:szCs w:val="16"/>
          <w:lang w:val="es-ES"/>
        </w:rPr>
      </w:pPr>
    </w:p>
    <w:p w14:paraId="3A6710F0" w14:textId="77777777" w:rsidR="00994158" w:rsidRPr="009A5836" w:rsidRDefault="00994158" w:rsidP="00994158">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1F01A3BA" w14:textId="77777777" w:rsidR="00994158" w:rsidRPr="00E5270C" w:rsidRDefault="00994158" w:rsidP="00994158">
      <w:pPr>
        <w:ind w:firstLine="709"/>
        <w:jc w:val="both"/>
        <w:rPr>
          <w:lang w:val="es-ES"/>
        </w:rPr>
      </w:pPr>
    </w:p>
    <w:p w14:paraId="1CF2D690" w14:textId="77777777" w:rsidR="00994158" w:rsidRDefault="00994158" w:rsidP="00994158">
      <w:pPr>
        <w:rPr>
          <w:rFonts w:ascii="GHEA Grapalat" w:hAnsi="GHEA Grapalat" w:cs="GHEA Grapalat"/>
          <w:sz w:val="22"/>
          <w:szCs w:val="22"/>
          <w:lang w:val="hy-AM"/>
        </w:rPr>
      </w:pPr>
    </w:p>
    <w:p w14:paraId="2B1E0A6F" w14:textId="77777777" w:rsidR="00994158" w:rsidRDefault="00994158" w:rsidP="00994158">
      <w:pPr>
        <w:rPr>
          <w:rFonts w:ascii="GHEA Grapalat" w:hAnsi="GHEA Grapalat" w:cs="GHEA Grapalat"/>
          <w:sz w:val="22"/>
          <w:szCs w:val="22"/>
          <w:lang w:val="hy-AM"/>
        </w:rPr>
      </w:pPr>
    </w:p>
    <w:p w14:paraId="3A832009" w14:textId="77777777" w:rsidR="00994158" w:rsidRDefault="00994158" w:rsidP="00994158">
      <w:pPr>
        <w:rPr>
          <w:rFonts w:ascii="GHEA Grapalat" w:hAnsi="GHEA Grapalat" w:cs="GHEA Grapalat"/>
          <w:sz w:val="22"/>
          <w:szCs w:val="22"/>
          <w:lang w:val="hy-AM"/>
        </w:rPr>
      </w:pPr>
    </w:p>
    <w:p w14:paraId="5370DFB2" w14:textId="77777777" w:rsidR="00994158" w:rsidRDefault="00994158" w:rsidP="00994158">
      <w:pPr>
        <w:rPr>
          <w:rFonts w:ascii="GHEA Grapalat" w:hAnsi="GHEA Grapalat" w:cs="GHEA Grapalat"/>
          <w:sz w:val="22"/>
          <w:szCs w:val="22"/>
          <w:lang w:val="hy-AM"/>
        </w:rPr>
      </w:pPr>
    </w:p>
    <w:bookmarkEnd w:id="16"/>
    <w:p w14:paraId="2C42951E" w14:textId="77777777" w:rsidR="00994158" w:rsidRPr="00264D57" w:rsidRDefault="00994158" w:rsidP="00994158">
      <w:pPr>
        <w:jc w:val="center"/>
        <w:rPr>
          <w:rFonts w:ascii="GHEA Grapalat" w:hAnsi="GHEA Grapalat" w:cs="GHEA Grapalat"/>
          <w:sz w:val="22"/>
          <w:szCs w:val="22"/>
        </w:rPr>
      </w:pPr>
    </w:p>
    <w:p w14:paraId="115F777E" w14:textId="77777777" w:rsidR="00994158" w:rsidRPr="005E1F72" w:rsidRDefault="00994158" w:rsidP="00994158">
      <w:pPr>
        <w:ind w:left="-142" w:firstLine="142"/>
        <w:jc w:val="center"/>
        <w:rPr>
          <w:rFonts w:ascii="GHEA Grapalat" w:hAnsi="GHEA Grapalat"/>
          <w:lang w:val="hy-AM"/>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D18C9" w14:textId="77777777" w:rsidR="00CF22F2" w:rsidRDefault="00CF22F2">
      <w:r>
        <w:separator/>
      </w:r>
    </w:p>
  </w:endnote>
  <w:endnote w:type="continuationSeparator" w:id="0">
    <w:p w14:paraId="12A83E75" w14:textId="77777777" w:rsidR="00CF22F2" w:rsidRDefault="00CF2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A3502" w14:textId="77777777" w:rsidR="00CF22F2" w:rsidRDefault="00CF22F2">
      <w:r>
        <w:separator/>
      </w:r>
    </w:p>
  </w:footnote>
  <w:footnote w:type="continuationSeparator" w:id="0">
    <w:p w14:paraId="32632C2C" w14:textId="77777777" w:rsidR="00CF22F2" w:rsidRDefault="00CF22F2">
      <w:r>
        <w:continuationSeparator/>
      </w:r>
    </w:p>
  </w:footnote>
  <w:footnote w:id="1">
    <w:p w14:paraId="2713F91F" w14:textId="25746530" w:rsidR="00EA2B32" w:rsidRPr="00BD2E1D" w:rsidRDefault="00EA2B32" w:rsidP="005D3374">
      <w:pPr>
        <w:pStyle w:val="af2"/>
        <w:rPr>
          <w:rFonts w:ascii="GHEA Grapalat" w:hAnsi="GHEA Grapalat" w:cs="Sylfaen"/>
          <w:i/>
          <w:sz w:val="16"/>
          <w:szCs w:val="16"/>
          <w:lang w:val="en-US"/>
        </w:rPr>
      </w:pPr>
    </w:p>
  </w:footnote>
  <w:footnote w:id="2">
    <w:p w14:paraId="4448DF32" w14:textId="77777777" w:rsidR="00EA2B32" w:rsidRPr="00350070" w:rsidDel="00AE5E4B" w:rsidRDefault="00EA2B32" w:rsidP="00D54E6F">
      <w:pPr>
        <w:pStyle w:val="af2"/>
        <w:shd w:val="clear" w:color="auto" w:fill="FFFFFF"/>
        <w:jc w:val="both"/>
        <w:rPr>
          <w:del w:id="2" w:author="Inesa Kocharyan" w:date="2019-10-02T12:25:00Z"/>
          <w:rFonts w:ascii="GHEA Grapalat" w:hAnsi="GHEA Grapalat" w:cs="Sylfaen"/>
          <w:i/>
          <w:sz w:val="16"/>
          <w:szCs w:val="16"/>
          <w:lang w:val="en-US"/>
        </w:rPr>
      </w:pPr>
    </w:p>
  </w:footnote>
  <w:footnote w:id="3">
    <w:p w14:paraId="41FBFFCB" w14:textId="508CAEB0" w:rsidR="00EA2B32" w:rsidRPr="003053EF" w:rsidRDefault="00EA2B32" w:rsidP="00BD2E1D">
      <w:pPr>
        <w:jc w:val="both"/>
      </w:pPr>
    </w:p>
    <w:p w14:paraId="602ACF75" w14:textId="5BE5C913" w:rsidR="00EA2B32" w:rsidRPr="003053EF" w:rsidRDefault="00EA2B32" w:rsidP="006C1D25">
      <w:pPr>
        <w:pStyle w:val="af2"/>
        <w:jc w:val="both"/>
        <w:rPr>
          <w:lang w:val="en-US"/>
        </w:rPr>
      </w:pPr>
    </w:p>
  </w:footnote>
  <w:footnote w:id="4">
    <w:p w14:paraId="65659365" w14:textId="2F609031" w:rsidR="00EA2B32" w:rsidRDefault="00EA2B32" w:rsidP="006C1D25">
      <w:pPr>
        <w:pStyle w:val="af2"/>
        <w:jc w:val="both"/>
        <w:rPr>
          <w:rFonts w:ascii="GHEA Grapalat" w:hAnsi="GHEA Grapalat" w:cs="Sylfaen"/>
          <w:i/>
          <w:sz w:val="16"/>
          <w:szCs w:val="16"/>
          <w:lang w:val="en-US"/>
        </w:rPr>
      </w:pPr>
      <w:r w:rsidRPr="003053EF">
        <w:rPr>
          <w:rFonts w:ascii="GHEA Grapalat" w:hAnsi="GHEA Grapalat" w:cs="Sylfaen"/>
          <w:i/>
          <w:sz w:val="16"/>
          <w:szCs w:val="16"/>
          <w:lang w:val="en-US"/>
        </w:rPr>
        <w:t>:</w:t>
      </w:r>
    </w:p>
    <w:p w14:paraId="04D47D03" w14:textId="77777777" w:rsidR="00EA2B32" w:rsidRPr="00EC6281" w:rsidRDefault="00EA2B32" w:rsidP="006C1D25">
      <w:pPr>
        <w:pStyle w:val="af2"/>
        <w:jc w:val="both"/>
        <w:rPr>
          <w:lang w:val="en-US"/>
        </w:rPr>
      </w:pPr>
    </w:p>
  </w:footnote>
  <w:footnote w:id="5">
    <w:p w14:paraId="4E0EBD7B" w14:textId="77777777" w:rsidR="00EA2B32" w:rsidRDefault="00EA2B32">
      <w:pPr>
        <w:pStyle w:val="af2"/>
      </w:pPr>
      <w:r w:rsidRPr="001F0EE2">
        <w:rPr>
          <w:rStyle w:val="af6"/>
          <w:i/>
          <w:iCs/>
          <w:color w:val="FFFFFF"/>
        </w:rPr>
        <w:footnoteRef/>
      </w:r>
      <w:r w:rsidRPr="001F0EE2">
        <w:rPr>
          <w:i/>
          <w:iCs/>
        </w:rPr>
        <w:t xml:space="preserve"> </w:t>
      </w:r>
      <w:r>
        <w:rPr>
          <w:i/>
          <w:iCs/>
          <w:vertAlign w:val="superscript"/>
          <w:lang w:val="en-US"/>
        </w:rPr>
        <w:t>9</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6">
    <w:p w14:paraId="2687F233" w14:textId="77777777" w:rsidR="00EA2B32" w:rsidRPr="002E31CA" w:rsidRDefault="00EA2B32" w:rsidP="00571F29">
      <w:pPr>
        <w:pStyle w:val="af2"/>
        <w:rPr>
          <w:rFonts w:ascii="Sylfaen" w:hAnsi="Sylfaen"/>
          <w:lang w:val="en-US"/>
        </w:rPr>
      </w:pPr>
      <w:r w:rsidRPr="00FC1CE1">
        <w:rPr>
          <w:rFonts w:ascii="GHEA Grapalat" w:hAnsi="GHEA Grapalat" w:cs="Sylfaen"/>
          <w:i/>
          <w:sz w:val="16"/>
          <w:szCs w:val="16"/>
          <w:vertAlign w:val="superscript"/>
          <w:lang w:val="en-US"/>
        </w:rPr>
        <w:t>10</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7">
    <w:p w14:paraId="53E5E341" w14:textId="2B45757D" w:rsidR="00EA2B32" w:rsidRPr="00104F1B" w:rsidRDefault="00EA2B32" w:rsidP="00FC415D">
      <w:pPr>
        <w:pStyle w:val="af2"/>
        <w:rPr>
          <w:rFonts w:ascii="Calibri" w:hAnsi="Calibri"/>
          <w:lang w:val="en-US"/>
        </w:rPr>
      </w:pPr>
    </w:p>
  </w:footnote>
  <w:footnote w:id="8">
    <w:p w14:paraId="67C2EECB" w14:textId="77777777" w:rsidR="00EA2B32" w:rsidRPr="00C2685D" w:rsidRDefault="00EA2B32">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9">
    <w:p w14:paraId="3C4FC4BA" w14:textId="77777777" w:rsidR="00EA2B32" w:rsidRPr="00EC2CDE" w:rsidRDefault="00EA2B32"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05494E45" w14:textId="77777777" w:rsidR="00EA2B32" w:rsidRPr="007C2603" w:rsidRDefault="00EA2B32">
      <w:pPr>
        <w:pStyle w:val="af2"/>
        <w:rPr>
          <w:rFonts w:ascii="Calibri" w:hAnsi="Calibri"/>
        </w:rPr>
      </w:pPr>
    </w:p>
  </w:footnote>
  <w:footnote w:id="11">
    <w:p w14:paraId="0784419B" w14:textId="77777777" w:rsidR="00EA2B32" w:rsidRPr="00960D70" w:rsidRDefault="00EA2B32" w:rsidP="002A5028">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77D596EB" w14:textId="77777777" w:rsidR="00EA2B32" w:rsidRPr="00960D70" w:rsidRDefault="00EA2B32" w:rsidP="002A5028">
      <w:pPr>
        <w:pStyle w:val="af2"/>
        <w:rPr>
          <w:rFonts w:ascii="GHEA Grapalat" w:hAnsi="GHEA Grapalat"/>
          <w:i/>
          <w:sz w:val="18"/>
          <w:szCs w:val="18"/>
          <w:lang w:val="hy-AM"/>
        </w:rPr>
      </w:pPr>
    </w:p>
    <w:p w14:paraId="580BBDBD" w14:textId="77777777" w:rsidR="00EA2B32" w:rsidRPr="00EA25A4" w:rsidRDefault="00EA2B32" w:rsidP="002A5028">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557AEBFA" w14:textId="77777777" w:rsidR="00EA2B32" w:rsidRPr="00960D70" w:rsidRDefault="00EA2B32" w:rsidP="002A5028">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67BBBA5F" w14:textId="77777777" w:rsidR="00EA2B32" w:rsidRPr="00960D70" w:rsidRDefault="00EA2B32" w:rsidP="002A5028">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3C2B8F82" w14:textId="77777777" w:rsidR="00EA2B32" w:rsidRDefault="00EA2B32" w:rsidP="00CE3A99">
      <w:pPr>
        <w:jc w:val="both"/>
        <w:rPr>
          <w:rFonts w:ascii="GHEA Grapalat" w:hAnsi="GHEA Grapalat"/>
          <w:i/>
          <w:sz w:val="16"/>
          <w:szCs w:val="16"/>
          <w:lang w:val="hy-AM" w:eastAsia="ru-RU"/>
        </w:rPr>
      </w:pPr>
    </w:p>
    <w:p w14:paraId="6E2D5028" w14:textId="77777777" w:rsidR="00EA2B32" w:rsidRDefault="00EA2B32" w:rsidP="00CE3A99">
      <w:pPr>
        <w:jc w:val="both"/>
        <w:rPr>
          <w:rFonts w:ascii="GHEA Grapalat" w:hAnsi="GHEA Grapalat"/>
          <w:i/>
          <w:sz w:val="16"/>
          <w:szCs w:val="16"/>
          <w:lang w:val="hy-AM" w:eastAsia="ru-RU"/>
        </w:rPr>
      </w:pPr>
    </w:p>
    <w:p w14:paraId="5B68F7E1" w14:textId="77777777" w:rsidR="00EA2B32" w:rsidRDefault="00EA2B32" w:rsidP="00CE3A99">
      <w:pPr>
        <w:jc w:val="both"/>
        <w:rPr>
          <w:rFonts w:ascii="GHEA Grapalat" w:hAnsi="GHEA Grapalat"/>
          <w:i/>
          <w:sz w:val="16"/>
          <w:szCs w:val="16"/>
          <w:lang w:val="hy-AM" w:eastAsia="ru-RU"/>
        </w:rPr>
      </w:pPr>
    </w:p>
    <w:p w14:paraId="64FA5B90" w14:textId="77777777" w:rsidR="00EA2B32" w:rsidRDefault="00EA2B32" w:rsidP="00CE3A99">
      <w:pPr>
        <w:jc w:val="both"/>
        <w:rPr>
          <w:rFonts w:ascii="GHEA Grapalat" w:hAnsi="GHEA Grapalat"/>
          <w:i/>
          <w:sz w:val="16"/>
          <w:szCs w:val="16"/>
          <w:lang w:val="hy-AM" w:eastAsia="ru-RU"/>
        </w:rPr>
      </w:pPr>
    </w:p>
    <w:p w14:paraId="73978192" w14:textId="77777777" w:rsidR="00EA2B32" w:rsidRDefault="00EA2B32" w:rsidP="00CE3A99">
      <w:pPr>
        <w:jc w:val="both"/>
        <w:rPr>
          <w:rFonts w:ascii="GHEA Grapalat" w:hAnsi="GHEA Grapalat"/>
          <w:i/>
          <w:sz w:val="16"/>
          <w:szCs w:val="16"/>
          <w:lang w:val="hy-AM" w:eastAsia="ru-RU"/>
        </w:rPr>
      </w:pPr>
    </w:p>
    <w:p w14:paraId="1652AB36" w14:textId="77777777" w:rsidR="00EA2B32" w:rsidRDefault="00EA2B32" w:rsidP="00CE3A99">
      <w:pPr>
        <w:jc w:val="both"/>
        <w:rPr>
          <w:rFonts w:ascii="GHEA Grapalat" w:hAnsi="GHEA Grapalat"/>
          <w:i/>
          <w:sz w:val="16"/>
          <w:szCs w:val="16"/>
          <w:lang w:val="hy-AM" w:eastAsia="ru-RU"/>
        </w:rPr>
      </w:pPr>
    </w:p>
    <w:p w14:paraId="7C7F031E" w14:textId="77777777" w:rsidR="00EA2B32" w:rsidRDefault="00EA2B32" w:rsidP="00CE3A99">
      <w:pPr>
        <w:jc w:val="both"/>
        <w:rPr>
          <w:rFonts w:ascii="GHEA Grapalat" w:hAnsi="GHEA Grapalat"/>
          <w:i/>
          <w:sz w:val="16"/>
          <w:szCs w:val="16"/>
          <w:lang w:val="hy-AM" w:eastAsia="ru-RU"/>
        </w:rPr>
      </w:pPr>
    </w:p>
    <w:p w14:paraId="2FA78132" w14:textId="77777777" w:rsidR="00EA2B32" w:rsidRDefault="00EA2B32" w:rsidP="00CE3A99">
      <w:pPr>
        <w:jc w:val="both"/>
        <w:rPr>
          <w:rFonts w:ascii="GHEA Grapalat" w:hAnsi="GHEA Grapalat"/>
          <w:i/>
          <w:sz w:val="16"/>
          <w:szCs w:val="16"/>
          <w:lang w:val="hy-AM" w:eastAsia="ru-RU"/>
        </w:rPr>
      </w:pPr>
    </w:p>
    <w:p w14:paraId="48143933" w14:textId="77777777" w:rsidR="00EA2B32" w:rsidRDefault="00EA2B32" w:rsidP="00CE3A99">
      <w:pPr>
        <w:jc w:val="both"/>
        <w:rPr>
          <w:rFonts w:ascii="GHEA Grapalat" w:hAnsi="GHEA Grapalat"/>
          <w:i/>
          <w:sz w:val="16"/>
          <w:szCs w:val="16"/>
          <w:lang w:val="hy-AM" w:eastAsia="ru-RU"/>
        </w:rPr>
      </w:pPr>
    </w:p>
    <w:p w14:paraId="4AE331CB" w14:textId="77777777" w:rsidR="00EA2B32" w:rsidRDefault="00EA2B32" w:rsidP="00CE3A99">
      <w:pPr>
        <w:jc w:val="both"/>
        <w:rPr>
          <w:rFonts w:ascii="GHEA Grapalat" w:hAnsi="GHEA Grapalat"/>
          <w:i/>
          <w:sz w:val="16"/>
          <w:szCs w:val="16"/>
          <w:lang w:val="hy-AM" w:eastAsia="ru-RU"/>
        </w:rPr>
      </w:pPr>
    </w:p>
    <w:p w14:paraId="08FA118A" w14:textId="77777777" w:rsidR="00EA2B32" w:rsidRDefault="00EA2B32" w:rsidP="00CE3A99">
      <w:pPr>
        <w:jc w:val="both"/>
        <w:rPr>
          <w:rFonts w:ascii="GHEA Grapalat" w:hAnsi="GHEA Grapalat"/>
          <w:i/>
          <w:sz w:val="16"/>
          <w:szCs w:val="16"/>
          <w:lang w:val="hy-AM" w:eastAsia="ru-RU"/>
        </w:rPr>
      </w:pPr>
    </w:p>
    <w:p w14:paraId="7C7F97F9" w14:textId="77777777" w:rsidR="00EA2B32" w:rsidRDefault="00EA2B32" w:rsidP="00CE3A99">
      <w:pPr>
        <w:jc w:val="both"/>
        <w:rPr>
          <w:rFonts w:ascii="GHEA Grapalat" w:hAnsi="GHEA Grapalat"/>
          <w:i/>
          <w:sz w:val="16"/>
          <w:szCs w:val="16"/>
          <w:lang w:val="hy-AM" w:eastAsia="ru-RU"/>
        </w:rPr>
      </w:pPr>
    </w:p>
    <w:p w14:paraId="45F6182E" w14:textId="77777777" w:rsidR="00EA2B32" w:rsidRDefault="00EA2B32" w:rsidP="00CE3A99">
      <w:pPr>
        <w:jc w:val="both"/>
        <w:rPr>
          <w:rFonts w:ascii="GHEA Grapalat" w:hAnsi="GHEA Grapalat"/>
          <w:i/>
          <w:sz w:val="16"/>
          <w:szCs w:val="16"/>
          <w:lang w:val="hy-AM" w:eastAsia="ru-RU"/>
        </w:rPr>
      </w:pPr>
    </w:p>
    <w:p w14:paraId="0D0A65C5" w14:textId="27E9C593" w:rsidR="00EA2B32" w:rsidRDefault="00EA2B32" w:rsidP="00CE3A99">
      <w:pPr>
        <w:jc w:val="both"/>
        <w:rPr>
          <w:rFonts w:ascii="GHEA Grapalat" w:hAnsi="GHEA Grapalat"/>
          <w:i/>
          <w:sz w:val="16"/>
          <w:szCs w:val="16"/>
          <w:lang w:val="hy-AM" w:eastAsia="ru-RU"/>
        </w:rPr>
      </w:pPr>
    </w:p>
    <w:p w14:paraId="4E4D63EE" w14:textId="09FF7EE6" w:rsidR="00EA2B32" w:rsidRDefault="00EA2B32" w:rsidP="00CE3A99">
      <w:pPr>
        <w:jc w:val="both"/>
        <w:rPr>
          <w:rFonts w:ascii="GHEA Grapalat" w:hAnsi="GHEA Grapalat"/>
          <w:i/>
          <w:sz w:val="16"/>
          <w:szCs w:val="16"/>
          <w:lang w:val="hy-AM" w:eastAsia="ru-RU"/>
        </w:rPr>
      </w:pPr>
    </w:p>
    <w:p w14:paraId="29B40470" w14:textId="7A1B1014" w:rsidR="00EA2B32" w:rsidRDefault="00EA2B32" w:rsidP="00CE3A99">
      <w:pPr>
        <w:jc w:val="both"/>
        <w:rPr>
          <w:rFonts w:ascii="GHEA Grapalat" w:hAnsi="GHEA Grapalat"/>
          <w:i/>
          <w:sz w:val="16"/>
          <w:szCs w:val="16"/>
          <w:lang w:val="hy-AM" w:eastAsia="ru-RU"/>
        </w:rPr>
      </w:pPr>
    </w:p>
    <w:p w14:paraId="7B44D5D5" w14:textId="1ACC5547" w:rsidR="00EA2B32" w:rsidRDefault="00EA2B32" w:rsidP="00CE3A99">
      <w:pPr>
        <w:jc w:val="both"/>
        <w:rPr>
          <w:rFonts w:ascii="GHEA Grapalat" w:hAnsi="GHEA Grapalat"/>
          <w:i/>
          <w:sz w:val="16"/>
          <w:szCs w:val="16"/>
          <w:lang w:val="hy-AM" w:eastAsia="ru-RU"/>
        </w:rPr>
      </w:pPr>
    </w:p>
    <w:p w14:paraId="2BF032E0" w14:textId="38DC8A0D" w:rsidR="00EA2B32" w:rsidRDefault="00EA2B32" w:rsidP="00CE3A99">
      <w:pPr>
        <w:jc w:val="both"/>
        <w:rPr>
          <w:rFonts w:ascii="GHEA Grapalat" w:hAnsi="GHEA Grapalat"/>
          <w:i/>
          <w:sz w:val="16"/>
          <w:szCs w:val="16"/>
          <w:lang w:val="hy-AM" w:eastAsia="ru-RU"/>
        </w:rPr>
      </w:pPr>
    </w:p>
    <w:p w14:paraId="7FA8E3EB" w14:textId="0D3CAE5A" w:rsidR="00EA2B32" w:rsidRDefault="00EA2B32" w:rsidP="00CE3A99">
      <w:pPr>
        <w:jc w:val="both"/>
        <w:rPr>
          <w:rFonts w:ascii="GHEA Grapalat" w:hAnsi="GHEA Grapalat"/>
          <w:i/>
          <w:sz w:val="16"/>
          <w:szCs w:val="16"/>
          <w:lang w:val="hy-AM" w:eastAsia="ru-RU"/>
        </w:rPr>
      </w:pPr>
    </w:p>
    <w:p w14:paraId="6BF96F76" w14:textId="5B35E79E" w:rsidR="00EA2B32" w:rsidRDefault="00EA2B32" w:rsidP="00CE3A99">
      <w:pPr>
        <w:jc w:val="both"/>
        <w:rPr>
          <w:rFonts w:ascii="GHEA Grapalat" w:hAnsi="GHEA Grapalat"/>
          <w:i/>
          <w:sz w:val="16"/>
          <w:szCs w:val="16"/>
          <w:lang w:val="hy-AM" w:eastAsia="ru-RU"/>
        </w:rPr>
      </w:pPr>
    </w:p>
    <w:p w14:paraId="3E038C03" w14:textId="291F3358" w:rsidR="00EA2B32" w:rsidRDefault="00EA2B32" w:rsidP="00CE3A99">
      <w:pPr>
        <w:jc w:val="both"/>
        <w:rPr>
          <w:rFonts w:ascii="GHEA Grapalat" w:hAnsi="GHEA Grapalat"/>
          <w:i/>
          <w:sz w:val="16"/>
          <w:szCs w:val="16"/>
          <w:lang w:val="hy-AM" w:eastAsia="ru-RU"/>
        </w:rPr>
      </w:pPr>
    </w:p>
    <w:p w14:paraId="2D019228" w14:textId="3050E48B" w:rsidR="00EA2B32" w:rsidRDefault="00EA2B32" w:rsidP="00CE3A99">
      <w:pPr>
        <w:jc w:val="both"/>
        <w:rPr>
          <w:rFonts w:ascii="GHEA Grapalat" w:hAnsi="GHEA Grapalat"/>
          <w:i/>
          <w:sz w:val="16"/>
          <w:szCs w:val="16"/>
          <w:lang w:val="hy-AM" w:eastAsia="ru-RU"/>
        </w:rPr>
      </w:pPr>
    </w:p>
    <w:p w14:paraId="2A5C846F" w14:textId="3A516B4B" w:rsidR="00EA2B32" w:rsidRDefault="00EA2B32" w:rsidP="00CE3A99">
      <w:pPr>
        <w:jc w:val="both"/>
        <w:rPr>
          <w:rFonts w:ascii="GHEA Grapalat" w:hAnsi="GHEA Grapalat"/>
          <w:i/>
          <w:sz w:val="16"/>
          <w:szCs w:val="16"/>
          <w:lang w:val="hy-AM" w:eastAsia="ru-RU"/>
        </w:rPr>
      </w:pPr>
    </w:p>
    <w:p w14:paraId="608DF556" w14:textId="77777777" w:rsidR="00EA2B32" w:rsidRDefault="00EA2B32" w:rsidP="00CE3A99">
      <w:pPr>
        <w:jc w:val="both"/>
        <w:rPr>
          <w:rFonts w:ascii="GHEA Grapalat" w:hAnsi="GHEA Grapalat"/>
          <w:i/>
          <w:sz w:val="16"/>
          <w:szCs w:val="16"/>
          <w:lang w:val="hy-AM" w:eastAsia="ru-RU"/>
        </w:rPr>
      </w:pPr>
    </w:p>
    <w:p w14:paraId="62EEEDDD" w14:textId="77777777" w:rsidR="00EA2B32" w:rsidRDefault="00EA2B32" w:rsidP="00CE3A99">
      <w:pPr>
        <w:jc w:val="both"/>
        <w:rPr>
          <w:rFonts w:ascii="GHEA Grapalat" w:hAnsi="GHEA Grapalat"/>
          <w:i/>
          <w:sz w:val="16"/>
          <w:szCs w:val="16"/>
          <w:lang w:val="hy-AM" w:eastAsia="ru-RU"/>
        </w:rPr>
      </w:pPr>
    </w:p>
    <w:p w14:paraId="03281314" w14:textId="77777777" w:rsidR="00EA2B32" w:rsidRDefault="00EA2B32" w:rsidP="00CE3A99">
      <w:pPr>
        <w:jc w:val="both"/>
        <w:rPr>
          <w:rFonts w:ascii="GHEA Grapalat" w:hAnsi="GHEA Grapalat"/>
          <w:i/>
          <w:sz w:val="16"/>
          <w:szCs w:val="16"/>
          <w:lang w:val="hy-AM" w:eastAsia="ru-RU"/>
        </w:rPr>
      </w:pPr>
    </w:p>
    <w:p w14:paraId="337086EF" w14:textId="77777777" w:rsidR="00EA2B32" w:rsidRDefault="00EA2B32" w:rsidP="00CE3A99">
      <w:pPr>
        <w:jc w:val="both"/>
        <w:rPr>
          <w:rFonts w:ascii="GHEA Grapalat" w:hAnsi="GHEA Grapalat"/>
          <w:i/>
          <w:sz w:val="16"/>
          <w:szCs w:val="16"/>
          <w:lang w:val="hy-AM" w:eastAsia="ru-RU"/>
        </w:rPr>
      </w:pPr>
    </w:p>
    <w:p w14:paraId="7220028E" w14:textId="77777777" w:rsidR="00EA2B32" w:rsidRDefault="00EA2B32" w:rsidP="00CE3A99">
      <w:pPr>
        <w:jc w:val="both"/>
        <w:rPr>
          <w:rFonts w:ascii="GHEA Grapalat" w:hAnsi="GHEA Grapalat"/>
          <w:i/>
          <w:sz w:val="16"/>
          <w:szCs w:val="16"/>
          <w:lang w:val="hy-AM" w:eastAsia="ru-RU"/>
        </w:rPr>
      </w:pPr>
    </w:p>
    <w:p w14:paraId="510EF1D4" w14:textId="4109BCF5" w:rsidR="00EA2B32" w:rsidRDefault="00EA2B32" w:rsidP="00CE3A99">
      <w:pPr>
        <w:jc w:val="both"/>
        <w:rPr>
          <w:rFonts w:ascii="GHEA Grapalat" w:hAnsi="GHEA Grapalat"/>
          <w:i/>
          <w:sz w:val="16"/>
          <w:szCs w:val="16"/>
          <w:lang w:val="hy-AM" w:eastAsia="ru-RU"/>
        </w:rPr>
      </w:pPr>
    </w:p>
    <w:p w14:paraId="2DA2DF3E" w14:textId="5C5B1800" w:rsidR="00EA2B32" w:rsidRDefault="00EA2B32" w:rsidP="00CE3A99">
      <w:pPr>
        <w:jc w:val="both"/>
        <w:rPr>
          <w:rFonts w:ascii="GHEA Grapalat" w:hAnsi="GHEA Grapalat"/>
          <w:i/>
          <w:sz w:val="16"/>
          <w:szCs w:val="16"/>
          <w:lang w:val="hy-AM" w:eastAsia="ru-RU"/>
        </w:rPr>
      </w:pPr>
    </w:p>
    <w:p w14:paraId="2DB4A6F8" w14:textId="06765250" w:rsidR="00EA2B32" w:rsidRDefault="00EA2B32" w:rsidP="00CE3A99">
      <w:pPr>
        <w:jc w:val="both"/>
        <w:rPr>
          <w:rFonts w:ascii="GHEA Grapalat" w:hAnsi="GHEA Grapalat"/>
          <w:i/>
          <w:sz w:val="16"/>
          <w:szCs w:val="16"/>
          <w:lang w:val="hy-AM" w:eastAsia="ru-RU"/>
        </w:rPr>
      </w:pPr>
    </w:p>
    <w:p w14:paraId="04406EDA" w14:textId="36E965FB" w:rsidR="00EA2B32" w:rsidRDefault="00EA2B32" w:rsidP="00CE3A99">
      <w:pPr>
        <w:jc w:val="both"/>
        <w:rPr>
          <w:rFonts w:ascii="GHEA Grapalat" w:hAnsi="GHEA Grapalat"/>
          <w:i/>
          <w:sz w:val="16"/>
          <w:szCs w:val="16"/>
          <w:lang w:val="hy-AM" w:eastAsia="ru-RU"/>
        </w:rPr>
      </w:pPr>
    </w:p>
    <w:p w14:paraId="32FA1E48" w14:textId="406890AA" w:rsidR="00EA2B32" w:rsidRDefault="00EA2B32" w:rsidP="00CE3A99">
      <w:pPr>
        <w:jc w:val="both"/>
        <w:rPr>
          <w:rFonts w:ascii="GHEA Grapalat" w:hAnsi="GHEA Grapalat"/>
          <w:i/>
          <w:sz w:val="16"/>
          <w:szCs w:val="16"/>
          <w:lang w:val="hy-AM" w:eastAsia="ru-RU"/>
        </w:rPr>
      </w:pPr>
    </w:p>
    <w:p w14:paraId="0682A1CD" w14:textId="5C85F95B" w:rsidR="00EA2B32" w:rsidRDefault="00EA2B32" w:rsidP="00CE3A99">
      <w:pPr>
        <w:jc w:val="both"/>
        <w:rPr>
          <w:rFonts w:ascii="GHEA Grapalat" w:hAnsi="GHEA Grapalat"/>
          <w:i/>
          <w:sz w:val="16"/>
          <w:szCs w:val="16"/>
          <w:lang w:val="hy-AM" w:eastAsia="ru-RU"/>
        </w:rPr>
      </w:pPr>
    </w:p>
    <w:p w14:paraId="1ABC07A1" w14:textId="3A7D70B9" w:rsidR="00EA2B32" w:rsidRDefault="00EA2B32" w:rsidP="00CE3A99">
      <w:pPr>
        <w:jc w:val="both"/>
        <w:rPr>
          <w:rFonts w:ascii="GHEA Grapalat" w:hAnsi="GHEA Grapalat"/>
          <w:i/>
          <w:sz w:val="16"/>
          <w:szCs w:val="16"/>
          <w:lang w:val="hy-AM" w:eastAsia="ru-RU"/>
        </w:rPr>
      </w:pPr>
    </w:p>
    <w:p w14:paraId="795A3CC0" w14:textId="15D97FE6" w:rsidR="00EA2B32" w:rsidRDefault="00EA2B32" w:rsidP="00CE3A99">
      <w:pPr>
        <w:jc w:val="both"/>
        <w:rPr>
          <w:rFonts w:ascii="GHEA Grapalat" w:hAnsi="GHEA Grapalat"/>
          <w:i/>
          <w:sz w:val="16"/>
          <w:szCs w:val="16"/>
          <w:lang w:val="hy-AM" w:eastAsia="ru-RU"/>
        </w:rPr>
      </w:pPr>
    </w:p>
    <w:p w14:paraId="540C4EA1" w14:textId="7731598A" w:rsidR="00EA2B32" w:rsidRDefault="00EA2B32" w:rsidP="00CE3A99">
      <w:pPr>
        <w:jc w:val="both"/>
        <w:rPr>
          <w:rFonts w:ascii="GHEA Grapalat" w:hAnsi="GHEA Grapalat"/>
          <w:i/>
          <w:sz w:val="16"/>
          <w:szCs w:val="16"/>
          <w:lang w:val="hy-AM" w:eastAsia="ru-RU"/>
        </w:rPr>
      </w:pPr>
    </w:p>
    <w:p w14:paraId="3B450848" w14:textId="77777777" w:rsidR="00EA2B32" w:rsidRDefault="00EA2B32" w:rsidP="00CE3A99">
      <w:pPr>
        <w:jc w:val="both"/>
        <w:rPr>
          <w:rFonts w:ascii="GHEA Grapalat" w:hAnsi="GHEA Grapalat"/>
          <w:i/>
          <w:sz w:val="16"/>
          <w:szCs w:val="16"/>
          <w:lang w:val="hy-AM" w:eastAsia="ru-RU"/>
        </w:rPr>
      </w:pPr>
    </w:p>
    <w:p w14:paraId="45602FC0" w14:textId="77777777" w:rsidR="00EA2B32" w:rsidRPr="00712340" w:rsidRDefault="00EA2B32"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22BD32C2" w:rsidR="00EA2B32" w:rsidRPr="00712340" w:rsidRDefault="00EA2B32" w:rsidP="008F6325">
      <w:pPr>
        <w:pStyle w:val="31"/>
        <w:spacing w:line="240" w:lineRule="auto"/>
        <w:jc w:val="right"/>
        <w:rPr>
          <w:rFonts w:ascii="GHEA Grapalat" w:hAnsi="GHEA Grapalat" w:cs="Arial"/>
          <w:b/>
          <w:lang w:val="es-ES"/>
        </w:rPr>
      </w:pPr>
      <w:r>
        <w:rPr>
          <w:rFonts w:ascii="GHEA Grapalat" w:hAnsi="GHEA Grapalat"/>
          <w:sz w:val="24"/>
          <w:szCs w:val="24"/>
          <w:lang w:val="af-ZA"/>
        </w:rPr>
        <w:t>ԿԵԱՊ-ԳՀԾՁԲ-</w:t>
      </w:r>
      <w:r>
        <w:rPr>
          <w:rFonts w:ascii="GHEA Grapalat" w:hAnsi="GHEA Grapalat"/>
          <w:sz w:val="24"/>
          <w:szCs w:val="24"/>
          <w:lang w:val="hy-AM"/>
        </w:rPr>
        <w:t>ՄԱՔ</w:t>
      </w:r>
      <w:r w:rsidR="003E0EA1">
        <w:rPr>
          <w:rFonts w:ascii="GHEA Grapalat" w:hAnsi="GHEA Grapalat"/>
          <w:sz w:val="24"/>
          <w:szCs w:val="24"/>
          <w:lang w:val="af-ZA"/>
        </w:rPr>
        <w:t>-25</w:t>
      </w:r>
      <w:r w:rsidRPr="00037D1B">
        <w:rPr>
          <w:rFonts w:ascii="GHEA Grapalat" w:hAnsi="GHEA Grapalat"/>
          <w:sz w:val="24"/>
          <w:szCs w:val="24"/>
          <w:lang w:val="af-ZA"/>
        </w:rPr>
        <w:t>/0</w:t>
      </w:r>
      <w:r w:rsidR="003E0EA1">
        <w:rPr>
          <w:rFonts w:ascii="GHEA Grapalat" w:hAnsi="GHEA Grapalat"/>
          <w:sz w:val="24"/>
          <w:szCs w:val="24"/>
          <w:lang w:val="hy-AM"/>
        </w:rPr>
        <w:t>7</w:t>
      </w:r>
      <w:r w:rsidRPr="00037D1B">
        <w:rPr>
          <w:rFonts w:ascii="GHEA Grapalat" w:hAnsi="GHEA Grapalat"/>
          <w:sz w:val="24"/>
          <w:szCs w:val="24"/>
          <w:lang w:val="af-ZA"/>
        </w:rPr>
        <w:t xml:space="preserve"> </w:t>
      </w:r>
      <w:r w:rsidRPr="00712340">
        <w:rPr>
          <w:rFonts w:ascii="GHEA Grapalat" w:hAnsi="GHEA Grapalat" w:cs="Sylfaen"/>
          <w:b/>
          <w:lang w:val="es-ES"/>
        </w:rPr>
        <w:t>ծածկագրով</w:t>
      </w:r>
    </w:p>
    <w:p w14:paraId="346A2D23" w14:textId="376C4DD1" w:rsidR="00EA2B32" w:rsidRDefault="00EA2B32" w:rsidP="008F6325">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EA2B32" w:rsidRDefault="00EA2B32" w:rsidP="008F6325">
      <w:pPr>
        <w:pStyle w:val="31"/>
        <w:spacing w:line="240" w:lineRule="auto"/>
        <w:jc w:val="right"/>
        <w:rPr>
          <w:rFonts w:ascii="GHEA Grapalat" w:hAnsi="GHEA Grapalat" w:cs="Sylfaen"/>
          <w:b/>
          <w:lang w:val="es-ES"/>
        </w:rPr>
      </w:pPr>
    </w:p>
    <w:p w14:paraId="3F08F8AE" w14:textId="77777777" w:rsidR="00EA2B32" w:rsidRPr="00FA6936" w:rsidRDefault="00EA2B32"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EA2B32" w:rsidRPr="00A66FC2" w:rsidRDefault="00EA2B32"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EA2B32" w:rsidRPr="00FD1EE4" w:rsidRDefault="00EA2B32"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A2B32" w:rsidRPr="00FD1EE4" w14:paraId="282F1CED" w14:textId="77777777" w:rsidTr="00DD4B8A">
        <w:tc>
          <w:tcPr>
            <w:tcW w:w="2836" w:type="dxa"/>
            <w:shd w:val="clear" w:color="auto" w:fill="D9E2F3"/>
            <w:vAlign w:val="center"/>
          </w:tcPr>
          <w:p w14:paraId="6B88CEA4"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62D0BB2F" w14:textId="77777777" w:rsidTr="00DD4B8A">
        <w:tc>
          <w:tcPr>
            <w:tcW w:w="2836" w:type="dxa"/>
            <w:shd w:val="clear" w:color="auto" w:fill="D9E2F3"/>
            <w:vAlign w:val="center"/>
          </w:tcPr>
          <w:p w14:paraId="32758957"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366D104" w14:textId="77777777" w:rsidTr="00DD4B8A">
        <w:tc>
          <w:tcPr>
            <w:tcW w:w="2836" w:type="dxa"/>
            <w:shd w:val="clear" w:color="auto" w:fill="D9E2F3"/>
            <w:vAlign w:val="center"/>
          </w:tcPr>
          <w:p w14:paraId="7CA9EBAA"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1B2E262F" w14:textId="77777777" w:rsidTr="00DD4B8A">
        <w:tc>
          <w:tcPr>
            <w:tcW w:w="2836" w:type="dxa"/>
            <w:shd w:val="clear" w:color="auto" w:fill="D9E2F3"/>
            <w:vAlign w:val="center"/>
          </w:tcPr>
          <w:p w14:paraId="2A6D5F52"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81DC8A8" w14:textId="77777777" w:rsidTr="00DD4B8A">
        <w:tc>
          <w:tcPr>
            <w:tcW w:w="2836" w:type="dxa"/>
            <w:shd w:val="clear" w:color="auto" w:fill="D9E2F3"/>
            <w:vAlign w:val="center"/>
          </w:tcPr>
          <w:p w14:paraId="547BA26E"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86EF039" w14:textId="77777777" w:rsidTr="00DD4B8A">
        <w:tc>
          <w:tcPr>
            <w:tcW w:w="2836" w:type="dxa"/>
            <w:shd w:val="clear" w:color="auto" w:fill="D9E2F3"/>
            <w:vAlign w:val="center"/>
          </w:tcPr>
          <w:p w14:paraId="39A79D90"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64DD11D8" w14:textId="77777777" w:rsidTr="00DD4B8A">
        <w:tc>
          <w:tcPr>
            <w:tcW w:w="2836" w:type="dxa"/>
            <w:shd w:val="clear" w:color="auto" w:fill="D9E2F3"/>
            <w:vAlign w:val="center"/>
          </w:tcPr>
          <w:p w14:paraId="13027F45"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EA2B32" w:rsidRPr="00FD1EE4" w:rsidRDefault="00EA2B32" w:rsidP="008F6325">
            <w:pPr>
              <w:spacing w:before="240" w:after="240"/>
              <w:rPr>
                <w:rFonts w:ascii="GHEA Grapalat" w:eastAsia="GHEA Grapalat" w:hAnsi="GHEA Grapalat" w:cs="GHEA Grapalat"/>
              </w:rPr>
            </w:pPr>
          </w:p>
        </w:tc>
      </w:tr>
    </w:tbl>
    <w:p w14:paraId="100288C1"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517C1E0D" w14:textId="77777777" w:rsidTr="00DD4B8A">
        <w:tc>
          <w:tcPr>
            <w:tcW w:w="2835" w:type="dxa"/>
            <w:shd w:val="clear" w:color="auto" w:fill="D9E2F3"/>
            <w:vAlign w:val="center"/>
          </w:tcPr>
          <w:p w14:paraId="4C44FC33"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DC12605" w14:textId="77777777" w:rsidTr="00DD4B8A">
        <w:tc>
          <w:tcPr>
            <w:tcW w:w="2835" w:type="dxa"/>
            <w:shd w:val="clear" w:color="auto" w:fill="D9E2F3"/>
            <w:vAlign w:val="center"/>
          </w:tcPr>
          <w:p w14:paraId="2199BAB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EA2B32" w:rsidRPr="00FD1EE4" w:rsidRDefault="00EA2B32" w:rsidP="008F6325">
            <w:pPr>
              <w:spacing w:before="240" w:after="240"/>
              <w:rPr>
                <w:rFonts w:ascii="GHEA Grapalat" w:eastAsia="GHEA Grapalat" w:hAnsi="GHEA Grapalat" w:cs="GHEA Grapalat"/>
              </w:rPr>
            </w:pPr>
          </w:p>
        </w:tc>
      </w:tr>
    </w:tbl>
    <w:p w14:paraId="65DC5E83"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41904925" w14:textId="77777777" w:rsidTr="00DD4B8A">
        <w:tc>
          <w:tcPr>
            <w:tcW w:w="2835" w:type="dxa"/>
            <w:shd w:val="clear" w:color="auto" w:fill="D9E2F3"/>
            <w:vAlign w:val="center"/>
          </w:tcPr>
          <w:p w14:paraId="5222B97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4F614CF" w14:textId="77777777" w:rsidTr="00DD4B8A">
        <w:tc>
          <w:tcPr>
            <w:tcW w:w="2835" w:type="dxa"/>
            <w:shd w:val="clear" w:color="auto" w:fill="D9E2F3"/>
            <w:vAlign w:val="center"/>
          </w:tcPr>
          <w:p w14:paraId="5752E3D6"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BC13FB5" w14:textId="77777777" w:rsidTr="00DD4B8A">
        <w:tc>
          <w:tcPr>
            <w:tcW w:w="2835" w:type="dxa"/>
            <w:shd w:val="clear" w:color="auto" w:fill="D9E2F3"/>
            <w:vAlign w:val="center"/>
          </w:tcPr>
          <w:p w14:paraId="2F891D92"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EA2B32" w:rsidRPr="00FD1EE4" w:rsidRDefault="00EA2B32" w:rsidP="008F6325">
            <w:pPr>
              <w:spacing w:before="240" w:after="240"/>
              <w:rPr>
                <w:rFonts w:ascii="GHEA Grapalat" w:eastAsia="GHEA Grapalat" w:hAnsi="GHEA Grapalat" w:cs="GHEA Grapalat"/>
              </w:rPr>
            </w:pPr>
          </w:p>
        </w:tc>
      </w:tr>
    </w:tbl>
    <w:p w14:paraId="4FB5DBFE" w14:textId="77777777" w:rsidR="00EA2B32" w:rsidRPr="00FD1EE4" w:rsidRDefault="00EA2B32" w:rsidP="008F6325">
      <w:pPr>
        <w:rPr>
          <w:rFonts w:ascii="GHEA Grapalat" w:eastAsia="GHEA Grapalat" w:hAnsi="GHEA Grapalat" w:cs="GHEA Grapalat"/>
        </w:rPr>
      </w:pPr>
    </w:p>
    <w:p w14:paraId="0EC585EE" w14:textId="77777777" w:rsidR="00EA2B32" w:rsidRPr="00FD1EE4" w:rsidRDefault="00EA2B32" w:rsidP="008F6325">
      <w:pPr>
        <w:rPr>
          <w:rFonts w:ascii="GHEA Grapalat" w:eastAsia="GHEA Grapalat" w:hAnsi="GHEA Grapalat" w:cs="GHEA Grapalat"/>
        </w:rPr>
      </w:pPr>
      <w:r w:rsidRPr="00FD1EE4">
        <w:rPr>
          <w:rFonts w:ascii="GHEA Grapalat" w:hAnsi="GHEA Grapalat"/>
        </w:rPr>
        <w:br w:type="page"/>
      </w:r>
    </w:p>
    <w:p w14:paraId="4AAFA918" w14:textId="77777777" w:rsidR="00EA2B32" w:rsidRPr="00FD1EE4" w:rsidRDefault="00EA2B32"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1A2311DB" w14:textId="77777777" w:rsidTr="00DD4B8A">
        <w:tc>
          <w:tcPr>
            <w:tcW w:w="2835" w:type="dxa"/>
            <w:shd w:val="clear" w:color="auto" w:fill="D9E2F3"/>
            <w:vAlign w:val="center"/>
          </w:tcPr>
          <w:p w14:paraId="4987D3D7"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8D550FC" w14:textId="77777777" w:rsidTr="00DD4B8A">
        <w:tc>
          <w:tcPr>
            <w:tcW w:w="2835" w:type="dxa"/>
            <w:shd w:val="clear" w:color="auto" w:fill="D9E2F3"/>
            <w:vAlign w:val="center"/>
          </w:tcPr>
          <w:p w14:paraId="4E70C690"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EA2B32" w:rsidRPr="00FD1EE4" w:rsidRDefault="00EA2B32" w:rsidP="008F6325">
            <w:pPr>
              <w:spacing w:before="240" w:after="240"/>
              <w:rPr>
                <w:rFonts w:ascii="GHEA Grapalat" w:eastAsia="GHEA Grapalat" w:hAnsi="GHEA Grapalat" w:cs="GHEA Grapalat"/>
              </w:rPr>
            </w:pPr>
          </w:p>
        </w:tc>
      </w:tr>
    </w:tbl>
    <w:p w14:paraId="1A909556"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4C5E6572" w14:textId="77777777" w:rsidTr="00DD4B8A">
        <w:tc>
          <w:tcPr>
            <w:tcW w:w="2835" w:type="dxa"/>
            <w:shd w:val="clear" w:color="auto" w:fill="D9E2F3"/>
            <w:vAlign w:val="center"/>
          </w:tcPr>
          <w:p w14:paraId="37BDCA27"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743E7554" w14:textId="77777777" w:rsidTr="00DD4B8A">
        <w:tc>
          <w:tcPr>
            <w:tcW w:w="2835" w:type="dxa"/>
            <w:shd w:val="clear" w:color="auto" w:fill="D9E2F3"/>
            <w:vAlign w:val="center"/>
          </w:tcPr>
          <w:p w14:paraId="5C66A413"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1F9E4148" w14:textId="77777777" w:rsidTr="00DD4B8A">
        <w:tc>
          <w:tcPr>
            <w:tcW w:w="2835" w:type="dxa"/>
            <w:shd w:val="clear" w:color="auto" w:fill="D9E2F3"/>
            <w:vAlign w:val="center"/>
          </w:tcPr>
          <w:p w14:paraId="1B281F37"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7514D824" w14:textId="77777777" w:rsidTr="00DD4B8A">
        <w:tc>
          <w:tcPr>
            <w:tcW w:w="2835" w:type="dxa"/>
            <w:shd w:val="clear" w:color="auto" w:fill="D9E2F3"/>
            <w:vAlign w:val="center"/>
          </w:tcPr>
          <w:p w14:paraId="153B3084"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D62E5AA" w14:textId="77777777" w:rsidTr="00DD4B8A">
        <w:tc>
          <w:tcPr>
            <w:tcW w:w="2835" w:type="dxa"/>
            <w:shd w:val="clear" w:color="auto" w:fill="D9E2F3"/>
            <w:vAlign w:val="center"/>
          </w:tcPr>
          <w:p w14:paraId="3BB4CBF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0F75146" w14:textId="77777777" w:rsidTr="00DD4B8A">
        <w:tc>
          <w:tcPr>
            <w:tcW w:w="2835" w:type="dxa"/>
            <w:shd w:val="clear" w:color="auto" w:fill="D9E2F3"/>
            <w:vAlign w:val="center"/>
          </w:tcPr>
          <w:p w14:paraId="16116F2C"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FB35368" w14:textId="77777777" w:rsidTr="00DD4B8A">
        <w:tc>
          <w:tcPr>
            <w:tcW w:w="2835" w:type="dxa"/>
            <w:shd w:val="clear" w:color="auto" w:fill="D9E2F3"/>
            <w:vAlign w:val="center"/>
          </w:tcPr>
          <w:p w14:paraId="3AF5C09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EA2B32" w:rsidRPr="00FD1EE4" w:rsidRDefault="00EA2B32" w:rsidP="008F6325">
            <w:pPr>
              <w:spacing w:before="240" w:after="240"/>
              <w:rPr>
                <w:rFonts w:ascii="GHEA Grapalat" w:eastAsia="GHEA Grapalat" w:hAnsi="GHEA Grapalat" w:cs="GHEA Grapalat"/>
              </w:rPr>
            </w:pPr>
          </w:p>
        </w:tc>
      </w:tr>
    </w:tbl>
    <w:p w14:paraId="5D939F03" w14:textId="77777777" w:rsidR="00EA2B32" w:rsidRPr="00574FF7"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A2B32" w:rsidRPr="00FD1EE4" w14:paraId="6A40C4B0" w14:textId="77777777" w:rsidTr="00DD4B8A">
        <w:tc>
          <w:tcPr>
            <w:tcW w:w="2836" w:type="dxa"/>
            <w:shd w:val="clear" w:color="auto" w:fill="D9E2F3"/>
            <w:vAlign w:val="center"/>
          </w:tcPr>
          <w:p w14:paraId="0348206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ED60494" w14:textId="77777777" w:rsidTr="00DD4B8A">
        <w:tc>
          <w:tcPr>
            <w:tcW w:w="2836" w:type="dxa"/>
            <w:shd w:val="clear" w:color="auto" w:fill="D9E2F3"/>
            <w:vAlign w:val="center"/>
          </w:tcPr>
          <w:p w14:paraId="51C67EDB"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EA2B32" w:rsidRPr="00FD1EE4" w:rsidRDefault="00EA2B32"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EA2B32" w:rsidRPr="00FD1EE4" w:rsidRDefault="00EA2B32"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EA2B32" w:rsidRPr="00FD1EE4" w:rsidRDefault="00EA2B32"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EA2B32" w:rsidRPr="00FD1EE4" w:rsidRDefault="00EA2B3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A2B32" w:rsidRPr="00FD1EE4" w14:paraId="2D4CFA96" w14:textId="77777777" w:rsidTr="00DD4B8A">
        <w:tc>
          <w:tcPr>
            <w:tcW w:w="2837" w:type="dxa"/>
            <w:shd w:val="clear" w:color="auto" w:fill="D9E2F3"/>
            <w:vAlign w:val="center"/>
          </w:tcPr>
          <w:p w14:paraId="62D2E02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179A8043" w14:textId="77777777" w:rsidTr="00DD4B8A">
        <w:tc>
          <w:tcPr>
            <w:tcW w:w="2837" w:type="dxa"/>
            <w:shd w:val="clear" w:color="auto" w:fill="D9E2F3"/>
            <w:vAlign w:val="center"/>
          </w:tcPr>
          <w:p w14:paraId="7D36177E"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0521E39" w14:textId="77777777" w:rsidTr="00DD4B8A">
        <w:tc>
          <w:tcPr>
            <w:tcW w:w="2837" w:type="dxa"/>
            <w:shd w:val="clear" w:color="auto" w:fill="D9E2F3"/>
            <w:vAlign w:val="center"/>
          </w:tcPr>
          <w:p w14:paraId="1D375B1D"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0EB85E0D" w14:textId="77777777" w:rsidTr="00DD4B8A">
        <w:tc>
          <w:tcPr>
            <w:tcW w:w="2837" w:type="dxa"/>
            <w:shd w:val="clear" w:color="auto" w:fill="D9E2F3"/>
            <w:vAlign w:val="center"/>
          </w:tcPr>
          <w:p w14:paraId="595E37F6"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A2B32" w:rsidRPr="00FD1EE4" w14:paraId="427DFA09" w14:textId="77777777" w:rsidTr="00DD4B8A">
        <w:tc>
          <w:tcPr>
            <w:tcW w:w="2837" w:type="dxa"/>
            <w:shd w:val="clear" w:color="auto" w:fill="D9E2F3"/>
            <w:vAlign w:val="center"/>
          </w:tcPr>
          <w:p w14:paraId="6C7CF7D0"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65C0D903" w14:textId="77777777" w:rsidTr="00DD4B8A">
        <w:tc>
          <w:tcPr>
            <w:tcW w:w="2837" w:type="dxa"/>
            <w:shd w:val="clear" w:color="auto" w:fill="D9E2F3"/>
            <w:vAlign w:val="center"/>
          </w:tcPr>
          <w:p w14:paraId="75EE087A"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8C552EC" w14:textId="77777777" w:rsidTr="00DD4B8A">
        <w:tc>
          <w:tcPr>
            <w:tcW w:w="2837" w:type="dxa"/>
            <w:shd w:val="clear" w:color="auto" w:fill="D9E2F3"/>
            <w:vAlign w:val="center"/>
          </w:tcPr>
          <w:p w14:paraId="32522E25"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784611BC" w14:textId="77777777" w:rsidTr="00DD4B8A">
        <w:tc>
          <w:tcPr>
            <w:tcW w:w="2837" w:type="dxa"/>
            <w:shd w:val="clear" w:color="auto" w:fill="D9E2F3"/>
            <w:vAlign w:val="center"/>
          </w:tcPr>
          <w:p w14:paraId="350AE64D"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EA2B32" w:rsidRPr="00FD1EE4" w:rsidRDefault="00EA2B32" w:rsidP="008F6325">
      <w:pPr>
        <w:rPr>
          <w:rFonts w:ascii="GHEA Grapalat" w:eastAsia="GHEA Grapalat" w:hAnsi="GHEA Grapalat" w:cs="GHEA Grapalat"/>
          <w:b/>
        </w:rPr>
      </w:pPr>
      <w:r w:rsidRPr="00FD1EE4">
        <w:rPr>
          <w:rFonts w:ascii="GHEA Grapalat" w:hAnsi="GHEA Grapalat"/>
        </w:rPr>
        <w:br w:type="page"/>
      </w:r>
    </w:p>
    <w:p w14:paraId="6F7DA60A" w14:textId="77777777" w:rsidR="00EA2B32" w:rsidRPr="00FD1EE4" w:rsidRDefault="00EA2B3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A2B32" w:rsidRPr="00FD1EE4" w14:paraId="73193856" w14:textId="77777777" w:rsidTr="00DD4B8A">
        <w:tc>
          <w:tcPr>
            <w:tcW w:w="2836" w:type="dxa"/>
            <w:shd w:val="clear" w:color="auto" w:fill="D9E2F3"/>
            <w:vAlign w:val="center"/>
          </w:tcPr>
          <w:p w14:paraId="3A2AA2F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B8B9A15" w14:textId="77777777" w:rsidTr="00DD4B8A">
        <w:tc>
          <w:tcPr>
            <w:tcW w:w="2836" w:type="dxa"/>
            <w:shd w:val="clear" w:color="auto" w:fill="D9E2F3"/>
            <w:vAlign w:val="center"/>
          </w:tcPr>
          <w:p w14:paraId="2993383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AA07892" w14:textId="77777777" w:rsidTr="00DD4B8A">
        <w:tc>
          <w:tcPr>
            <w:tcW w:w="2836" w:type="dxa"/>
            <w:shd w:val="clear" w:color="auto" w:fill="D9E2F3"/>
            <w:vAlign w:val="center"/>
          </w:tcPr>
          <w:p w14:paraId="75A2FC1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ED2BDD0" w14:textId="77777777" w:rsidTr="00DD4B8A">
        <w:tc>
          <w:tcPr>
            <w:tcW w:w="2836" w:type="dxa"/>
            <w:shd w:val="clear" w:color="auto" w:fill="D9E2F3"/>
            <w:vAlign w:val="center"/>
          </w:tcPr>
          <w:p w14:paraId="693E2FBC"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6381582F" w14:textId="77777777" w:rsidTr="00DD4B8A">
        <w:tc>
          <w:tcPr>
            <w:tcW w:w="2836" w:type="dxa"/>
            <w:shd w:val="clear" w:color="auto" w:fill="D9E2F3"/>
            <w:vAlign w:val="center"/>
          </w:tcPr>
          <w:p w14:paraId="65C8B2E5"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132BCD3" w14:textId="77777777" w:rsidTr="00DD4B8A">
        <w:tc>
          <w:tcPr>
            <w:tcW w:w="2836" w:type="dxa"/>
            <w:shd w:val="clear" w:color="auto" w:fill="D9E2F3"/>
            <w:vAlign w:val="center"/>
          </w:tcPr>
          <w:p w14:paraId="7420E7C6"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EA2B32" w:rsidRPr="00FD1EE4" w:rsidRDefault="00EA2B32" w:rsidP="008F6325">
            <w:pPr>
              <w:spacing w:before="240" w:after="240"/>
              <w:rPr>
                <w:rFonts w:ascii="GHEA Grapalat" w:eastAsia="GHEA Grapalat" w:hAnsi="GHEA Grapalat" w:cs="GHEA Grapalat"/>
              </w:rPr>
            </w:pPr>
          </w:p>
        </w:tc>
      </w:tr>
    </w:tbl>
    <w:p w14:paraId="3282A972"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A2B32" w:rsidRPr="00FD1EE4" w14:paraId="317A68DD" w14:textId="77777777" w:rsidTr="00DD4B8A">
        <w:tc>
          <w:tcPr>
            <w:tcW w:w="2837" w:type="dxa"/>
            <w:shd w:val="clear" w:color="auto" w:fill="D9E2F3"/>
            <w:vAlign w:val="center"/>
          </w:tcPr>
          <w:p w14:paraId="59AB3621"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771A0CB" w14:textId="77777777" w:rsidTr="00DD4B8A">
        <w:tc>
          <w:tcPr>
            <w:tcW w:w="2837" w:type="dxa"/>
            <w:shd w:val="clear" w:color="auto" w:fill="D9E2F3"/>
            <w:vAlign w:val="center"/>
          </w:tcPr>
          <w:p w14:paraId="4015B75C"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999BEBA" w14:textId="77777777" w:rsidTr="00DD4B8A">
        <w:tc>
          <w:tcPr>
            <w:tcW w:w="2837" w:type="dxa"/>
            <w:shd w:val="clear" w:color="auto" w:fill="D9E2F3"/>
            <w:vAlign w:val="center"/>
          </w:tcPr>
          <w:p w14:paraId="6D325480"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517329C" w14:textId="77777777" w:rsidTr="00DD4B8A">
        <w:tc>
          <w:tcPr>
            <w:tcW w:w="2837" w:type="dxa"/>
            <w:shd w:val="clear" w:color="auto" w:fill="D9E2F3"/>
            <w:vAlign w:val="center"/>
          </w:tcPr>
          <w:p w14:paraId="2A36B90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F060E2A" w14:textId="77777777" w:rsidTr="00DD4B8A">
        <w:tc>
          <w:tcPr>
            <w:tcW w:w="2837" w:type="dxa"/>
            <w:shd w:val="clear" w:color="auto" w:fill="D9E2F3"/>
            <w:vAlign w:val="center"/>
          </w:tcPr>
          <w:p w14:paraId="05FD5F6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EA2B32" w:rsidRPr="00FD1EE4" w:rsidRDefault="00EA2B32" w:rsidP="008F6325">
            <w:pPr>
              <w:spacing w:before="240" w:after="240"/>
              <w:rPr>
                <w:rFonts w:ascii="GHEA Grapalat" w:eastAsia="GHEA Grapalat" w:hAnsi="GHEA Grapalat" w:cs="GHEA Grapalat"/>
              </w:rPr>
            </w:pPr>
          </w:p>
        </w:tc>
      </w:tr>
    </w:tbl>
    <w:p w14:paraId="065A3C60"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A2B32" w:rsidRPr="00FD1EE4" w14:paraId="0DC83E8A" w14:textId="77777777" w:rsidTr="00DD4B8A">
        <w:tc>
          <w:tcPr>
            <w:tcW w:w="2837" w:type="dxa"/>
            <w:shd w:val="clear" w:color="auto" w:fill="D9E2F3"/>
            <w:vAlign w:val="center"/>
          </w:tcPr>
          <w:p w14:paraId="4ECADD8E"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6704E050" w14:textId="77777777" w:rsidTr="00DD4B8A">
        <w:tc>
          <w:tcPr>
            <w:tcW w:w="2837" w:type="dxa"/>
            <w:shd w:val="clear" w:color="auto" w:fill="D9E2F3"/>
            <w:vAlign w:val="center"/>
          </w:tcPr>
          <w:p w14:paraId="5613EA61"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AAF9BF7" w14:textId="77777777" w:rsidTr="00DD4B8A">
        <w:tc>
          <w:tcPr>
            <w:tcW w:w="2837" w:type="dxa"/>
            <w:shd w:val="clear" w:color="auto" w:fill="D9E2F3"/>
            <w:vAlign w:val="center"/>
          </w:tcPr>
          <w:p w14:paraId="411E3926"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AA4440E" w14:textId="77777777" w:rsidTr="00DD4B8A">
        <w:tc>
          <w:tcPr>
            <w:tcW w:w="2837" w:type="dxa"/>
            <w:shd w:val="clear" w:color="auto" w:fill="D9E2F3"/>
            <w:vAlign w:val="center"/>
          </w:tcPr>
          <w:p w14:paraId="2DFF2C32"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EA2B32" w:rsidRPr="00FD1EE4" w:rsidRDefault="00EA2B32" w:rsidP="008F6325">
            <w:pPr>
              <w:spacing w:before="240" w:after="240"/>
              <w:rPr>
                <w:rFonts w:ascii="GHEA Grapalat" w:eastAsia="GHEA Grapalat" w:hAnsi="GHEA Grapalat" w:cs="GHEA Grapalat"/>
              </w:rPr>
            </w:pPr>
          </w:p>
        </w:tc>
      </w:tr>
    </w:tbl>
    <w:p w14:paraId="1AD39971"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A2B32" w:rsidRPr="00FD1EE4" w14:paraId="166741BC" w14:textId="77777777" w:rsidTr="00DD4B8A">
        <w:tc>
          <w:tcPr>
            <w:tcW w:w="2837" w:type="dxa"/>
            <w:shd w:val="clear" w:color="auto" w:fill="D9E2F3"/>
            <w:vAlign w:val="center"/>
          </w:tcPr>
          <w:p w14:paraId="42B23B0C"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CA8C996" w14:textId="77777777" w:rsidTr="00DD4B8A">
        <w:tc>
          <w:tcPr>
            <w:tcW w:w="2837" w:type="dxa"/>
            <w:shd w:val="clear" w:color="auto" w:fill="D9E2F3"/>
            <w:vAlign w:val="center"/>
          </w:tcPr>
          <w:p w14:paraId="125182C5"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EF6C8D3" w14:textId="77777777" w:rsidTr="00DD4B8A">
        <w:tc>
          <w:tcPr>
            <w:tcW w:w="2837" w:type="dxa"/>
            <w:shd w:val="clear" w:color="auto" w:fill="D9E2F3"/>
            <w:vAlign w:val="center"/>
          </w:tcPr>
          <w:p w14:paraId="024A6BB1"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9268319" w14:textId="77777777" w:rsidTr="00DD4B8A">
        <w:tc>
          <w:tcPr>
            <w:tcW w:w="2837" w:type="dxa"/>
            <w:shd w:val="clear" w:color="auto" w:fill="D9E2F3"/>
            <w:vAlign w:val="center"/>
          </w:tcPr>
          <w:p w14:paraId="3C833B04"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EA2B32" w:rsidRPr="00FD1EE4" w:rsidRDefault="00EA2B32" w:rsidP="008F6325">
            <w:pPr>
              <w:spacing w:before="240" w:after="240"/>
              <w:rPr>
                <w:rFonts w:ascii="GHEA Grapalat" w:eastAsia="GHEA Grapalat" w:hAnsi="GHEA Grapalat" w:cs="GHEA Grapalat"/>
              </w:rPr>
            </w:pPr>
          </w:p>
        </w:tc>
      </w:tr>
    </w:tbl>
    <w:p w14:paraId="358035D7" w14:textId="77777777" w:rsidR="00EA2B32" w:rsidRPr="00FD1EE4" w:rsidRDefault="00EA2B32"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A2B32" w:rsidRPr="00FD1EE4" w14:paraId="5FAA1688" w14:textId="77777777" w:rsidTr="00DD4B8A">
        <w:trPr>
          <w:trHeight w:val="924"/>
        </w:trPr>
        <w:tc>
          <w:tcPr>
            <w:tcW w:w="9016" w:type="dxa"/>
            <w:gridSpan w:val="2"/>
            <w:vAlign w:val="center"/>
          </w:tcPr>
          <w:p w14:paraId="129E5831"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A2B32" w:rsidRPr="00FD1EE4" w14:paraId="5E304819" w14:textId="77777777" w:rsidTr="00DD4B8A">
        <w:trPr>
          <w:trHeight w:val="684"/>
        </w:trPr>
        <w:tc>
          <w:tcPr>
            <w:tcW w:w="4508" w:type="dxa"/>
            <w:shd w:val="clear" w:color="auto" w:fill="D9E2F3"/>
            <w:vAlign w:val="center"/>
          </w:tcPr>
          <w:p w14:paraId="1B2F4B3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BF43F59" w14:textId="77777777" w:rsidTr="00DD4B8A">
        <w:trPr>
          <w:trHeight w:val="1282"/>
        </w:trPr>
        <w:tc>
          <w:tcPr>
            <w:tcW w:w="4508" w:type="dxa"/>
            <w:shd w:val="clear" w:color="auto" w:fill="D9E2F3"/>
            <w:vAlign w:val="center"/>
          </w:tcPr>
          <w:p w14:paraId="7D4AC27E"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EA2B32" w:rsidRPr="00FD1EE4" w14:paraId="39FCF351" w14:textId="77777777" w:rsidTr="00DD4B8A">
        <w:tc>
          <w:tcPr>
            <w:tcW w:w="9016" w:type="dxa"/>
            <w:gridSpan w:val="2"/>
            <w:vAlign w:val="center"/>
          </w:tcPr>
          <w:p w14:paraId="242EFF18"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A2B32" w:rsidRPr="00FD1EE4" w14:paraId="3B73051E" w14:textId="77777777" w:rsidTr="00DD4B8A">
        <w:tc>
          <w:tcPr>
            <w:tcW w:w="9016" w:type="dxa"/>
            <w:gridSpan w:val="2"/>
            <w:vAlign w:val="center"/>
          </w:tcPr>
          <w:p w14:paraId="380F3BB9"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A2B32" w:rsidRPr="00FD1EE4" w14:paraId="20227E26" w14:textId="77777777" w:rsidTr="00DD4B8A">
        <w:trPr>
          <w:trHeight w:val="924"/>
        </w:trPr>
        <w:tc>
          <w:tcPr>
            <w:tcW w:w="9016" w:type="dxa"/>
            <w:gridSpan w:val="2"/>
            <w:vAlign w:val="center"/>
          </w:tcPr>
          <w:p w14:paraId="57DEF9D0"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A2B32" w:rsidRPr="00FD1EE4" w14:paraId="4246C1C0" w14:textId="77777777" w:rsidTr="00DD4B8A">
        <w:trPr>
          <w:trHeight w:val="684"/>
        </w:trPr>
        <w:tc>
          <w:tcPr>
            <w:tcW w:w="4508" w:type="dxa"/>
            <w:shd w:val="clear" w:color="auto" w:fill="D9E2F3"/>
            <w:vAlign w:val="center"/>
          </w:tcPr>
          <w:p w14:paraId="664E4C9F"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14:paraId="64DE6147"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7C19C715" w14:textId="77777777" w:rsidTr="00DD4B8A">
        <w:trPr>
          <w:trHeight w:val="1282"/>
        </w:trPr>
        <w:tc>
          <w:tcPr>
            <w:tcW w:w="4508" w:type="dxa"/>
            <w:shd w:val="clear" w:color="auto" w:fill="D9E2F3"/>
            <w:vAlign w:val="center"/>
          </w:tcPr>
          <w:p w14:paraId="2F83BE3D"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EA2B32" w:rsidRPr="00FD1EE4" w14:paraId="45829AC8" w14:textId="77777777" w:rsidTr="00DD4B8A">
        <w:tc>
          <w:tcPr>
            <w:tcW w:w="9016" w:type="dxa"/>
            <w:gridSpan w:val="2"/>
            <w:vAlign w:val="center"/>
          </w:tcPr>
          <w:p w14:paraId="03F768F8"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A2B32" w:rsidRPr="00FD1EE4" w14:paraId="37F7C641" w14:textId="77777777" w:rsidTr="00DD4B8A">
        <w:tc>
          <w:tcPr>
            <w:tcW w:w="9016" w:type="dxa"/>
            <w:gridSpan w:val="2"/>
            <w:vAlign w:val="center"/>
          </w:tcPr>
          <w:p w14:paraId="3E78B656"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A2B32" w:rsidRPr="00FD1EE4" w14:paraId="616213C2" w14:textId="77777777" w:rsidTr="00DD4B8A">
        <w:tc>
          <w:tcPr>
            <w:tcW w:w="9016" w:type="dxa"/>
            <w:gridSpan w:val="2"/>
            <w:vAlign w:val="center"/>
          </w:tcPr>
          <w:p w14:paraId="377D6A41"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A2B32" w:rsidRPr="00FD1EE4" w14:paraId="3D49BD43" w14:textId="77777777" w:rsidTr="00DD4B8A">
        <w:tc>
          <w:tcPr>
            <w:tcW w:w="9016" w:type="dxa"/>
            <w:gridSpan w:val="2"/>
            <w:vAlign w:val="center"/>
          </w:tcPr>
          <w:p w14:paraId="0A9CD2A5"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A2B32" w:rsidRPr="00FD1EE4" w14:paraId="0230B8D7" w14:textId="77777777" w:rsidTr="00DD4B8A">
        <w:tc>
          <w:tcPr>
            <w:tcW w:w="2837" w:type="dxa"/>
            <w:shd w:val="clear" w:color="auto" w:fill="D9E2F3"/>
            <w:vAlign w:val="center"/>
          </w:tcPr>
          <w:p w14:paraId="6A68D25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51CE33E" w14:textId="77777777" w:rsidTr="00DD4B8A">
        <w:tc>
          <w:tcPr>
            <w:tcW w:w="2837" w:type="dxa"/>
            <w:shd w:val="clear" w:color="auto" w:fill="D9E2F3"/>
            <w:vAlign w:val="center"/>
          </w:tcPr>
          <w:p w14:paraId="222FB9C5"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EA2B32" w:rsidRPr="00FD1EE4" w:rsidRDefault="00EA2B32"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EA2B32" w:rsidRPr="00FD1EE4" w14:paraId="7652F2FA" w14:textId="77777777" w:rsidTr="00DD4B8A">
        <w:tc>
          <w:tcPr>
            <w:tcW w:w="2837" w:type="dxa"/>
            <w:shd w:val="clear" w:color="auto" w:fill="D9E2F3"/>
            <w:vAlign w:val="center"/>
          </w:tcPr>
          <w:p w14:paraId="5046B570"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EA2B32" w:rsidRPr="00FD1EE4" w:rsidRDefault="00EA2B32"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A2B32" w:rsidRPr="00FD1EE4" w14:paraId="44C21A2A" w14:textId="77777777" w:rsidTr="00DD4B8A">
        <w:tc>
          <w:tcPr>
            <w:tcW w:w="2837" w:type="dxa"/>
            <w:shd w:val="clear" w:color="auto" w:fill="D9E2F3"/>
            <w:vAlign w:val="center"/>
          </w:tcPr>
          <w:p w14:paraId="2A0B099F"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1B7D8C07" w14:textId="77777777" w:rsidTr="00DD4B8A">
        <w:tc>
          <w:tcPr>
            <w:tcW w:w="2837" w:type="dxa"/>
            <w:shd w:val="clear" w:color="auto" w:fill="D9E2F3"/>
            <w:vAlign w:val="center"/>
          </w:tcPr>
          <w:p w14:paraId="6572A3C2"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EA2B32" w:rsidRPr="00FD1EE4" w:rsidRDefault="00EA2B32" w:rsidP="008F6325">
            <w:pPr>
              <w:spacing w:before="240" w:after="240"/>
              <w:rPr>
                <w:rFonts w:ascii="GHEA Grapalat" w:eastAsia="GHEA Grapalat" w:hAnsi="GHEA Grapalat" w:cs="GHEA Grapalat"/>
              </w:rPr>
            </w:pPr>
          </w:p>
        </w:tc>
      </w:tr>
    </w:tbl>
    <w:p w14:paraId="3A71A982" w14:textId="77777777" w:rsidR="00EA2B32" w:rsidRPr="00FD1EE4" w:rsidRDefault="00EA2B32"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EA2B32" w:rsidRPr="00FD1EE4" w:rsidRDefault="00EA2B3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1F6A1CCC" w14:textId="77777777" w:rsidTr="00DD4B8A">
        <w:tc>
          <w:tcPr>
            <w:tcW w:w="2835" w:type="dxa"/>
            <w:shd w:val="clear" w:color="auto" w:fill="D9E2F3"/>
            <w:vAlign w:val="center"/>
          </w:tcPr>
          <w:p w14:paraId="62109432"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0530AF2F" w14:textId="77777777" w:rsidTr="00DD4B8A">
        <w:tc>
          <w:tcPr>
            <w:tcW w:w="2835" w:type="dxa"/>
            <w:shd w:val="clear" w:color="auto" w:fill="D9E2F3"/>
            <w:vAlign w:val="center"/>
          </w:tcPr>
          <w:p w14:paraId="44DF708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0BFE9C2F" w14:textId="77777777" w:rsidTr="00DD4B8A">
        <w:tc>
          <w:tcPr>
            <w:tcW w:w="2835" w:type="dxa"/>
            <w:shd w:val="clear" w:color="auto" w:fill="D9E2F3"/>
            <w:vAlign w:val="center"/>
          </w:tcPr>
          <w:p w14:paraId="37BD40B1"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18793298" w14:textId="77777777" w:rsidTr="00DD4B8A">
        <w:tc>
          <w:tcPr>
            <w:tcW w:w="2835" w:type="dxa"/>
            <w:shd w:val="clear" w:color="auto" w:fill="D9E2F3"/>
            <w:vAlign w:val="center"/>
          </w:tcPr>
          <w:p w14:paraId="41BA7DBB"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3C490DAA" w14:textId="77777777" w:rsidTr="00DD4B8A">
        <w:tc>
          <w:tcPr>
            <w:tcW w:w="2835" w:type="dxa"/>
            <w:shd w:val="clear" w:color="auto" w:fill="D9E2F3"/>
            <w:vAlign w:val="center"/>
          </w:tcPr>
          <w:p w14:paraId="7C96AC42"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0C65DB8D" w14:textId="77777777" w:rsidTr="00DD4B8A">
        <w:tc>
          <w:tcPr>
            <w:tcW w:w="2835" w:type="dxa"/>
            <w:shd w:val="clear" w:color="auto" w:fill="D9E2F3"/>
            <w:vAlign w:val="center"/>
          </w:tcPr>
          <w:p w14:paraId="599E076D"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B5BF21B" w14:textId="77777777" w:rsidTr="00DD4B8A">
        <w:tc>
          <w:tcPr>
            <w:tcW w:w="2835" w:type="dxa"/>
            <w:shd w:val="clear" w:color="auto" w:fill="D9E2F3"/>
            <w:vAlign w:val="center"/>
          </w:tcPr>
          <w:p w14:paraId="3AA46499"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EA2B32" w:rsidRPr="00FD1EE4" w:rsidRDefault="00EA2B32" w:rsidP="008F6325">
            <w:pPr>
              <w:spacing w:before="240" w:after="240"/>
              <w:rPr>
                <w:rFonts w:ascii="GHEA Grapalat" w:eastAsia="GHEA Grapalat" w:hAnsi="GHEA Grapalat" w:cs="GHEA Grapalat"/>
              </w:rPr>
            </w:pPr>
          </w:p>
        </w:tc>
      </w:tr>
    </w:tbl>
    <w:p w14:paraId="2163C888" w14:textId="77777777" w:rsidR="00EA2B32" w:rsidRPr="00FD1EE4"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2BDA3695" w14:textId="77777777" w:rsidTr="00DD4B8A">
        <w:trPr>
          <w:trHeight w:val="853"/>
        </w:trPr>
        <w:tc>
          <w:tcPr>
            <w:tcW w:w="2835" w:type="dxa"/>
            <w:vMerge w:val="restart"/>
            <w:shd w:val="clear" w:color="auto" w:fill="D9E2F3"/>
            <w:vAlign w:val="center"/>
          </w:tcPr>
          <w:p w14:paraId="0C10D144"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721A4AAC" w14:textId="77777777" w:rsidTr="00DD4B8A">
        <w:trPr>
          <w:trHeight w:val="850"/>
        </w:trPr>
        <w:tc>
          <w:tcPr>
            <w:tcW w:w="2835" w:type="dxa"/>
            <w:vMerge/>
            <w:shd w:val="clear" w:color="auto" w:fill="D9E2F3"/>
            <w:vAlign w:val="center"/>
          </w:tcPr>
          <w:p w14:paraId="6D6CB33D"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5E5F44F" w14:textId="77777777" w:rsidTr="00DD4B8A">
        <w:trPr>
          <w:trHeight w:val="850"/>
        </w:trPr>
        <w:tc>
          <w:tcPr>
            <w:tcW w:w="2835" w:type="dxa"/>
            <w:vMerge/>
            <w:shd w:val="clear" w:color="auto" w:fill="D9E2F3"/>
            <w:vAlign w:val="center"/>
          </w:tcPr>
          <w:p w14:paraId="75AF949A"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55A1E67A" w14:textId="77777777" w:rsidTr="00DD4B8A">
        <w:trPr>
          <w:trHeight w:val="850"/>
        </w:trPr>
        <w:tc>
          <w:tcPr>
            <w:tcW w:w="2835" w:type="dxa"/>
            <w:vMerge/>
            <w:shd w:val="clear" w:color="auto" w:fill="D9E2F3"/>
            <w:vAlign w:val="center"/>
          </w:tcPr>
          <w:p w14:paraId="21DA5A89"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2A527948" w14:textId="77777777" w:rsidTr="00DD4B8A">
        <w:trPr>
          <w:trHeight w:val="850"/>
        </w:trPr>
        <w:tc>
          <w:tcPr>
            <w:tcW w:w="2835" w:type="dxa"/>
            <w:vMerge/>
            <w:shd w:val="clear" w:color="auto" w:fill="D9E2F3"/>
            <w:vAlign w:val="center"/>
          </w:tcPr>
          <w:p w14:paraId="3F13C284" w14:textId="77777777" w:rsidR="00EA2B32" w:rsidRPr="00FD1EE4" w:rsidRDefault="00EA2B32"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EA2B32" w:rsidRPr="00FD1EE4" w:rsidRDefault="00EA2B32" w:rsidP="008F6325">
            <w:pPr>
              <w:spacing w:before="240" w:after="240"/>
              <w:rPr>
                <w:rFonts w:ascii="GHEA Grapalat" w:eastAsia="GHEA Grapalat" w:hAnsi="GHEA Grapalat" w:cs="GHEA Grapalat"/>
              </w:rPr>
            </w:pPr>
          </w:p>
        </w:tc>
      </w:tr>
    </w:tbl>
    <w:p w14:paraId="3903763B" w14:textId="77777777" w:rsidR="00EA2B32" w:rsidRDefault="00EA2B32"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2B32" w:rsidRPr="00FD1EE4" w14:paraId="56A2127F" w14:textId="77777777" w:rsidTr="00DD4B8A">
        <w:tc>
          <w:tcPr>
            <w:tcW w:w="2835" w:type="dxa"/>
            <w:shd w:val="clear" w:color="auto" w:fill="D9E2F3"/>
            <w:vAlign w:val="center"/>
          </w:tcPr>
          <w:p w14:paraId="54DB7C51"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EA2B32" w:rsidRPr="00FD1EE4" w:rsidRDefault="00EA2B32" w:rsidP="008F6325">
            <w:pPr>
              <w:spacing w:before="240" w:after="240"/>
              <w:rPr>
                <w:rFonts w:ascii="GHEA Grapalat" w:eastAsia="GHEA Grapalat" w:hAnsi="GHEA Grapalat" w:cs="GHEA Grapalat"/>
              </w:rPr>
            </w:pPr>
          </w:p>
        </w:tc>
      </w:tr>
      <w:tr w:rsidR="00EA2B32" w:rsidRPr="00FD1EE4" w14:paraId="47CD59C7" w14:textId="77777777" w:rsidTr="00DD4B8A">
        <w:tc>
          <w:tcPr>
            <w:tcW w:w="2835" w:type="dxa"/>
            <w:shd w:val="clear" w:color="auto" w:fill="D9E2F3"/>
            <w:vAlign w:val="center"/>
          </w:tcPr>
          <w:p w14:paraId="22AC74AC" w14:textId="77777777" w:rsidR="00EA2B32" w:rsidRPr="00FD1EE4" w:rsidRDefault="00EA2B32"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EA2B32" w:rsidRPr="00FD1EE4" w:rsidRDefault="00EA2B32" w:rsidP="008F6325">
            <w:pPr>
              <w:spacing w:before="240" w:after="240"/>
              <w:rPr>
                <w:rFonts w:ascii="GHEA Grapalat" w:eastAsia="GHEA Grapalat" w:hAnsi="GHEA Grapalat" w:cs="GHEA Grapalat"/>
              </w:rPr>
            </w:pPr>
          </w:p>
        </w:tc>
      </w:tr>
    </w:tbl>
    <w:p w14:paraId="2BF9FB70" w14:textId="77777777" w:rsidR="00EA2B32" w:rsidRPr="00FD1EE4" w:rsidRDefault="00EA2B32"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EA2B32" w:rsidRPr="00FD1EE4" w:rsidRDefault="00EA2B32"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EA2B32" w:rsidRPr="00FD1EE4" w:rsidRDefault="00EA2B32"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A2B32" w:rsidRPr="00FD1EE4" w14:paraId="0B63F96A" w14:textId="77777777" w:rsidTr="00DD4B8A">
        <w:tc>
          <w:tcPr>
            <w:tcW w:w="9016" w:type="dxa"/>
            <w:shd w:val="clear" w:color="auto" w:fill="DEEAF6"/>
          </w:tcPr>
          <w:p w14:paraId="0F5001DB" w14:textId="77777777" w:rsidR="00EA2B32" w:rsidRPr="00DD4B8A" w:rsidRDefault="00EA2B32"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A2B32" w:rsidRPr="00FD1EE4" w14:paraId="3CA9B8D4" w14:textId="77777777" w:rsidTr="00DD4B8A">
        <w:trPr>
          <w:trHeight w:val="10187"/>
        </w:trPr>
        <w:tc>
          <w:tcPr>
            <w:tcW w:w="9016" w:type="dxa"/>
          </w:tcPr>
          <w:p w14:paraId="15641C98" w14:textId="77777777" w:rsidR="00EA2B32" w:rsidRPr="00DD4B8A" w:rsidRDefault="00EA2B32" w:rsidP="008F6325">
            <w:pPr>
              <w:rPr>
                <w:rFonts w:ascii="GHEA Grapalat" w:eastAsia="GHEA Grapalat" w:hAnsi="GHEA Grapalat" w:cs="GHEA Grapalat"/>
                <w:b/>
                <w:color w:val="000000"/>
              </w:rPr>
            </w:pPr>
          </w:p>
        </w:tc>
      </w:tr>
    </w:tbl>
    <w:p w14:paraId="56246D0A" w14:textId="77777777" w:rsidR="00EA2B32" w:rsidRPr="00FD1EE4" w:rsidRDefault="00EA2B32"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EA2B32" w:rsidRPr="00A66FC2" w:rsidRDefault="00EA2B32" w:rsidP="008F6325">
      <w:pPr>
        <w:pStyle w:val="31"/>
        <w:spacing w:line="240" w:lineRule="auto"/>
        <w:jc w:val="right"/>
        <w:rPr>
          <w:rFonts w:ascii="GHEA Grapalat" w:hAnsi="GHEA Grapalat" w:cs="Arial"/>
          <w:b/>
        </w:rPr>
      </w:pPr>
    </w:p>
    <w:p w14:paraId="6A925E25" w14:textId="77777777" w:rsidR="00EA2B32" w:rsidRDefault="00EA2B32" w:rsidP="008F6325">
      <w:pPr>
        <w:pStyle w:val="31"/>
        <w:spacing w:line="240" w:lineRule="auto"/>
        <w:ind w:firstLine="0"/>
        <w:jc w:val="left"/>
        <w:rPr>
          <w:rFonts w:ascii="GHEA Grapalat" w:hAnsi="GHEA Grapalat"/>
          <w:i/>
          <w:sz w:val="16"/>
          <w:szCs w:val="16"/>
          <w:lang w:val="hy-AM"/>
        </w:rPr>
      </w:pPr>
    </w:p>
    <w:p w14:paraId="0C329B52" w14:textId="77777777" w:rsidR="00EA2B32" w:rsidRDefault="00EA2B32" w:rsidP="008F6325">
      <w:pPr>
        <w:pStyle w:val="31"/>
        <w:spacing w:line="240" w:lineRule="auto"/>
        <w:ind w:firstLine="0"/>
        <w:jc w:val="left"/>
        <w:rPr>
          <w:rFonts w:ascii="GHEA Grapalat" w:hAnsi="GHEA Grapalat"/>
          <w:i/>
          <w:sz w:val="16"/>
          <w:szCs w:val="16"/>
          <w:lang w:val="hy-AM"/>
        </w:rPr>
      </w:pPr>
    </w:p>
    <w:p w14:paraId="0C7D3F28" w14:textId="77777777" w:rsidR="00EA2B32" w:rsidRDefault="00EA2B32" w:rsidP="008F6325">
      <w:pPr>
        <w:pStyle w:val="31"/>
        <w:spacing w:line="240" w:lineRule="auto"/>
        <w:ind w:firstLine="0"/>
        <w:jc w:val="left"/>
        <w:rPr>
          <w:rFonts w:ascii="GHEA Grapalat" w:hAnsi="GHEA Grapalat"/>
          <w:i/>
          <w:sz w:val="16"/>
          <w:szCs w:val="16"/>
          <w:lang w:val="hy-AM"/>
        </w:rPr>
      </w:pPr>
    </w:p>
    <w:p w14:paraId="3BEC9502" w14:textId="77777777" w:rsidR="00EA2B32" w:rsidRDefault="00EA2B32" w:rsidP="008F6325">
      <w:pPr>
        <w:pStyle w:val="31"/>
        <w:spacing w:line="240" w:lineRule="auto"/>
        <w:ind w:firstLine="0"/>
        <w:jc w:val="left"/>
        <w:rPr>
          <w:rFonts w:ascii="GHEA Grapalat" w:hAnsi="GHEA Grapalat"/>
          <w:i/>
          <w:sz w:val="16"/>
          <w:szCs w:val="16"/>
          <w:lang w:val="hy-AM"/>
        </w:rPr>
      </w:pPr>
    </w:p>
    <w:p w14:paraId="7E1D3F65" w14:textId="77777777" w:rsidR="00EA2B32" w:rsidRDefault="00EA2B32" w:rsidP="008F6325">
      <w:pPr>
        <w:pStyle w:val="31"/>
        <w:spacing w:line="240" w:lineRule="auto"/>
        <w:ind w:firstLine="0"/>
        <w:jc w:val="left"/>
        <w:rPr>
          <w:rFonts w:ascii="GHEA Grapalat" w:hAnsi="GHEA Grapalat"/>
          <w:b/>
          <w:lang w:val="hy-AM"/>
        </w:rPr>
      </w:pPr>
    </w:p>
    <w:p w14:paraId="43160572" w14:textId="77777777" w:rsidR="00EA2B32" w:rsidRDefault="00EA2B32" w:rsidP="008F6325">
      <w:pPr>
        <w:pStyle w:val="31"/>
        <w:spacing w:line="240" w:lineRule="auto"/>
        <w:ind w:firstLine="0"/>
        <w:jc w:val="left"/>
        <w:rPr>
          <w:rFonts w:ascii="GHEA Grapalat" w:hAnsi="GHEA Grapalat"/>
          <w:b/>
          <w:lang w:val="hy-AM"/>
        </w:rPr>
      </w:pPr>
    </w:p>
    <w:p w14:paraId="3EDBB4B7" w14:textId="77777777" w:rsidR="00EA2B32" w:rsidRDefault="00EA2B32" w:rsidP="008F6325">
      <w:pPr>
        <w:pStyle w:val="31"/>
        <w:spacing w:line="240" w:lineRule="auto"/>
        <w:ind w:firstLine="0"/>
        <w:jc w:val="left"/>
        <w:rPr>
          <w:rFonts w:ascii="GHEA Grapalat" w:hAnsi="GHEA Grapalat"/>
          <w:b/>
          <w:lang w:val="hy-AM"/>
        </w:rPr>
      </w:pPr>
    </w:p>
    <w:p w14:paraId="0DB0A334" w14:textId="77777777" w:rsidR="00EA2B32" w:rsidRDefault="00EA2B32" w:rsidP="008F6325">
      <w:pPr>
        <w:pStyle w:val="31"/>
        <w:spacing w:line="240" w:lineRule="auto"/>
        <w:ind w:firstLine="0"/>
        <w:jc w:val="left"/>
        <w:rPr>
          <w:rFonts w:ascii="GHEA Grapalat" w:hAnsi="GHEA Grapalat"/>
          <w:b/>
          <w:lang w:val="hy-AM"/>
        </w:rPr>
      </w:pPr>
    </w:p>
    <w:p w14:paraId="4C71C9BF" w14:textId="77777777" w:rsidR="00EA2B32" w:rsidRDefault="00EA2B32" w:rsidP="008F6325">
      <w:pPr>
        <w:spacing w:line="360" w:lineRule="auto"/>
        <w:jc w:val="center"/>
        <w:rPr>
          <w:rFonts w:ascii="GHEA Grapalat" w:eastAsia="GHEA Grapalat" w:hAnsi="GHEA Grapalat" w:cs="GHEA Grapalat"/>
          <w:b/>
        </w:rPr>
      </w:pPr>
    </w:p>
    <w:p w14:paraId="445585A5" w14:textId="77777777" w:rsidR="00EA2B32" w:rsidRDefault="00EA2B32" w:rsidP="008F6325">
      <w:pPr>
        <w:spacing w:line="360" w:lineRule="auto"/>
        <w:jc w:val="center"/>
        <w:rPr>
          <w:rFonts w:ascii="GHEA Grapalat" w:eastAsia="GHEA Grapalat" w:hAnsi="GHEA Grapalat" w:cs="GHEA Grapalat"/>
          <w:b/>
        </w:rPr>
      </w:pPr>
    </w:p>
    <w:p w14:paraId="1FF4DBF1" w14:textId="77777777" w:rsidR="00EA2B32" w:rsidRDefault="00EA2B32"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EA2B32" w:rsidRDefault="00EA2B32"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EA2B32"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EA2B32" w:rsidRPr="00FA6936"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EA2B32" w:rsidRPr="00FA6936" w:rsidRDefault="00EA2B32"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EA2B32" w:rsidRDefault="00EA2B32"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EA2B32" w:rsidRDefault="00EA2B32" w:rsidP="008F6325">
      <w:pPr>
        <w:spacing w:line="276" w:lineRule="auto"/>
        <w:ind w:firstLine="567"/>
        <w:jc w:val="both"/>
        <w:rPr>
          <w:rFonts w:ascii="GHEA Grapalat" w:eastAsia="GHEA Grapalat" w:hAnsi="GHEA Grapalat" w:cs="GHEA Grapalat"/>
        </w:rPr>
      </w:pPr>
    </w:p>
    <w:p w14:paraId="65055508" w14:textId="77777777" w:rsidR="00EA2B32"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EA2B32"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EA2B32"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EA2B32" w:rsidRDefault="00EA2B3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EA2B32"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EA2B32" w:rsidRPr="008C104F"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EA2B32" w:rsidRPr="008C104F" w:rsidRDefault="00EA2B32"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EA2B32" w:rsidRDefault="00EA2B3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EA2B32"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EA2B32"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EA2B32" w:rsidRPr="005B15D8" w:rsidRDefault="00EA2B32"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EA2B32" w:rsidRDefault="00EA2B32"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EA2B32" w:rsidRPr="00FA6936"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EA2B32" w:rsidRPr="00FA6936" w:rsidRDefault="00EA2B32"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298E055C"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48705371"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183DF8A9"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1C79205F"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6DDBA018"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1D99B2C8" w14:textId="77777777" w:rsidR="00EA2B32" w:rsidRPr="00FA6936" w:rsidRDefault="00EA2B32" w:rsidP="008F6325">
      <w:pPr>
        <w:pStyle w:val="31"/>
        <w:spacing w:line="240" w:lineRule="auto"/>
        <w:ind w:left="360" w:firstLine="0"/>
        <w:rPr>
          <w:rFonts w:ascii="GHEA Grapalat" w:hAnsi="GHEA Grapalat" w:cs="Sylfaen"/>
          <w:i/>
          <w:sz w:val="16"/>
          <w:szCs w:val="16"/>
          <w:lang w:val="hy-AM" w:eastAsia="ru-RU"/>
        </w:rPr>
      </w:pPr>
    </w:p>
    <w:p w14:paraId="2C6C5216" w14:textId="77777777" w:rsidR="00EA2B32" w:rsidRPr="00FA6936" w:rsidRDefault="00EA2B32"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EA2B32" w:rsidRPr="00A66FC2" w:rsidRDefault="00EA2B32"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EA2B32" w:rsidRPr="0039302D" w:rsidRDefault="00EA2B32" w:rsidP="00CE3A99">
      <w:pPr>
        <w:jc w:val="both"/>
        <w:rPr>
          <w:rFonts w:ascii="GHEA Grapalat" w:hAnsi="GHEA Grapalat" w:cs="Sylfaen"/>
          <w:sz w:val="20"/>
          <w:lang w:val="hy-AM"/>
        </w:rPr>
      </w:pPr>
    </w:p>
  </w:footnote>
  <w:footnote w:id="12">
    <w:p w14:paraId="3B828F51" w14:textId="77777777" w:rsidR="00EA2B32" w:rsidRPr="001E7733" w:rsidRDefault="00EA2B32"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EA2B32" w:rsidRPr="0015088E" w:rsidRDefault="00EA2B3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4728D88" w14:textId="77777777" w:rsidR="00EA2B32" w:rsidRPr="001E7733" w:rsidDel="00856FDE" w:rsidRDefault="00EA2B32" w:rsidP="00B2572B">
      <w:pPr>
        <w:pStyle w:val="af2"/>
        <w:rPr>
          <w:del w:id="9" w:author="User" w:date="2019-05-26T09:57:00Z"/>
          <w:i/>
          <w:lang w:val="af-ZA"/>
        </w:rPr>
      </w:pPr>
    </w:p>
  </w:footnote>
  <w:footnote w:id="13">
    <w:p w14:paraId="1B19426D" w14:textId="4461E129" w:rsidR="00EA2B32" w:rsidRPr="00A1199A" w:rsidDel="001B2C6E" w:rsidRDefault="00EA2B32" w:rsidP="00104F1B">
      <w:pPr>
        <w:pStyle w:val="af2"/>
        <w:jc w:val="both"/>
        <w:rPr>
          <w:del w:id="10" w:author="User" w:date="2019-05-26T11:21:00Z"/>
          <w:rFonts w:ascii="Times New Roman" w:hAnsi="Times New Roman"/>
          <w:vertAlign w:val="superscript"/>
          <w:lang w:val="af-ZA"/>
        </w:rPr>
      </w:pPr>
    </w:p>
  </w:footnote>
  <w:footnote w:id="14">
    <w:p w14:paraId="0FADDC81" w14:textId="1B9F9F3A" w:rsidR="00EA2B32" w:rsidRPr="00104F1B" w:rsidRDefault="00EA2B32" w:rsidP="00104F1B">
      <w:pPr>
        <w:pStyle w:val="af2"/>
        <w:jc w:val="both"/>
        <w:rPr>
          <w:rFonts w:ascii="GHEA Grapalat" w:hAnsi="GHEA Grapalat"/>
          <w:i/>
          <w:sz w:val="16"/>
          <w:szCs w:val="24"/>
          <w:lang w:val="af-ZA" w:eastAsia="en-US"/>
        </w:rPr>
      </w:pPr>
      <w:r>
        <w:rPr>
          <w:vertAlign w:val="superscript"/>
          <w:lang w:val="af-ZA"/>
        </w:rPr>
        <w:t xml:space="preserve">   </w:t>
      </w:r>
    </w:p>
    <w:p w14:paraId="1BF1008E" w14:textId="55AC2526" w:rsidR="00EA2B32" w:rsidRPr="00104F1B" w:rsidRDefault="00EA2B32" w:rsidP="007678FA">
      <w:pPr>
        <w:pStyle w:val="af2"/>
        <w:jc w:val="both"/>
        <w:rPr>
          <w:vertAlign w:val="superscript"/>
          <w:lang w:val="af-ZA"/>
        </w:rPr>
      </w:pPr>
    </w:p>
    <w:p w14:paraId="07AF0A33" w14:textId="77777777" w:rsidR="00EA2B32" w:rsidDel="00343637" w:rsidRDefault="00EA2B32" w:rsidP="007678FA">
      <w:pPr>
        <w:pStyle w:val="af2"/>
        <w:rPr>
          <w:del w:id="11" w:author="User" w:date="2019-05-26T11:24:00Z"/>
        </w:rPr>
      </w:pPr>
    </w:p>
  </w:footnote>
  <w:footnote w:id="15">
    <w:p w14:paraId="32120A5A" w14:textId="77777777" w:rsidR="00EA2B32" w:rsidRDefault="00EA2B32" w:rsidP="007678FA">
      <w:pPr>
        <w:pStyle w:val="af2"/>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2</w:t>
      </w:r>
      <w:r>
        <w:rPr>
          <w:vertAlign w:val="superscript"/>
          <w:lang w:val="en-US"/>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EA2B32" w:rsidRPr="00F934D2" w:rsidDel="00D90DD6" w:rsidRDefault="00EA2B32" w:rsidP="007678FA">
      <w:pPr>
        <w:pStyle w:val="af2"/>
        <w:jc w:val="both"/>
        <w:rPr>
          <w:del w:id="12" w:author="User" w:date="2019-05-26T11:28:00Z"/>
          <w:lang w:val="en-US"/>
        </w:rPr>
      </w:pPr>
      <w:r>
        <w:rPr>
          <w:rFonts w:ascii="GHEA Grapalat" w:hAnsi="GHEA Grapalat"/>
          <w:i/>
          <w:sz w:val="16"/>
          <w:szCs w:val="24"/>
          <w:lang w:val="en-US" w:eastAsia="en-US"/>
        </w:rPr>
        <w:t xml:space="preserve"> </w:t>
      </w:r>
      <w:r>
        <w:rPr>
          <w:rFonts w:ascii="Sylfaen" w:hAnsi="Sylfaen"/>
          <w:sz w:val="22"/>
          <w:szCs w:val="22"/>
          <w:vertAlign w:val="superscript"/>
          <w:lang w:val="en-US"/>
        </w:rPr>
        <w:t xml:space="preserve">   </w:t>
      </w:r>
      <w:r w:rsidRPr="001330C0">
        <w:rPr>
          <w:rFonts w:ascii="Sylfaen" w:hAnsi="Sylfaen"/>
          <w:sz w:val="22"/>
          <w:szCs w:val="22"/>
          <w:vertAlign w:val="superscript"/>
          <w:lang w:val="hy-AM"/>
        </w:rPr>
        <w:t>2</w:t>
      </w:r>
      <w:r>
        <w:rPr>
          <w:rFonts w:ascii="Sylfaen" w:hAnsi="Sylfaen"/>
          <w:sz w:val="22"/>
          <w:szCs w:val="22"/>
          <w:vertAlign w:val="superscript"/>
          <w:lang w:val="en-US"/>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6">
    <w:p w14:paraId="75ACD002" w14:textId="77777777" w:rsidR="00994158" w:rsidRPr="00264D57" w:rsidRDefault="00994158" w:rsidP="00994158">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7">
    <w:p w14:paraId="01B4DC7C" w14:textId="77777777" w:rsidR="00994158" w:rsidRDefault="00994158" w:rsidP="00994158">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127B28FD" w14:textId="77777777" w:rsidR="00994158" w:rsidRPr="00CD51B9" w:rsidRDefault="00994158" w:rsidP="00994158">
      <w:pPr>
        <w:pStyle w:val="af2"/>
        <w:jc w:val="both"/>
        <w:rPr>
          <w:rFonts w:ascii="Sylfaen" w:hAnsi="Sylfaen"/>
          <w:lang w:val="hy-AM"/>
        </w:rPr>
      </w:pPr>
      <w:bookmarkStart w:id="14"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4"/>
    </w:p>
    <w:p w14:paraId="19E01E46" w14:textId="77777777" w:rsidR="00994158" w:rsidRPr="00DE572B" w:rsidRDefault="00994158" w:rsidP="00994158">
      <w:pPr>
        <w:pStyle w:val="af2"/>
        <w:jc w:val="both"/>
        <w:rPr>
          <w:lang w:val="hy-AM"/>
        </w:rPr>
      </w:pPr>
    </w:p>
    <w:p w14:paraId="45F61BED" w14:textId="77777777" w:rsidR="00994158" w:rsidRPr="00560A40" w:rsidRDefault="00994158" w:rsidP="00994158">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0D9A2B4B" w14:textId="77777777" w:rsidR="00994158" w:rsidRPr="00CC3351" w:rsidRDefault="00994158" w:rsidP="00994158">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70895892">
    <w:abstractNumId w:val="21"/>
  </w:num>
  <w:num w:numId="2" w16cid:durableId="25569719">
    <w:abstractNumId w:val="8"/>
  </w:num>
  <w:num w:numId="3" w16cid:durableId="1225413008">
    <w:abstractNumId w:val="18"/>
  </w:num>
  <w:num w:numId="4" w16cid:durableId="541403988">
    <w:abstractNumId w:val="15"/>
  </w:num>
  <w:num w:numId="5" w16cid:durableId="1235894221">
    <w:abstractNumId w:val="23"/>
  </w:num>
  <w:num w:numId="6" w16cid:durableId="976103976">
    <w:abstractNumId w:val="21"/>
    <w:lvlOverride w:ilvl="0">
      <w:startOverride w:val="1"/>
    </w:lvlOverride>
    <w:lvlOverride w:ilvl="1"/>
    <w:lvlOverride w:ilvl="2"/>
    <w:lvlOverride w:ilvl="3"/>
    <w:lvlOverride w:ilvl="4"/>
    <w:lvlOverride w:ilvl="5"/>
    <w:lvlOverride w:ilvl="6"/>
    <w:lvlOverride w:ilvl="7"/>
    <w:lvlOverride w:ilvl="8"/>
  </w:num>
  <w:num w:numId="7" w16cid:durableId="20176110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4392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8310406">
    <w:abstractNumId w:val="17"/>
  </w:num>
  <w:num w:numId="10" w16cid:durableId="1329555835">
    <w:abstractNumId w:val="5"/>
  </w:num>
  <w:num w:numId="11" w16cid:durableId="713047656">
    <w:abstractNumId w:val="7"/>
  </w:num>
  <w:num w:numId="12" w16cid:durableId="670569438">
    <w:abstractNumId w:val="27"/>
  </w:num>
  <w:num w:numId="13" w16cid:durableId="1931354527">
    <w:abstractNumId w:val="24"/>
  </w:num>
  <w:num w:numId="14" w16cid:durableId="1111783983">
    <w:abstractNumId w:val="11"/>
  </w:num>
  <w:num w:numId="15" w16cid:durableId="1723822032">
    <w:abstractNumId w:val="25"/>
  </w:num>
  <w:num w:numId="16" w16cid:durableId="742221021">
    <w:abstractNumId w:val="14"/>
  </w:num>
  <w:num w:numId="17" w16cid:durableId="2106029956">
    <w:abstractNumId w:val="6"/>
  </w:num>
  <w:num w:numId="18" w16cid:durableId="1276672330">
    <w:abstractNumId w:val="1"/>
  </w:num>
  <w:num w:numId="19" w16cid:durableId="610747116">
    <w:abstractNumId w:val="4"/>
  </w:num>
  <w:num w:numId="20" w16cid:durableId="2010599028">
    <w:abstractNumId w:val="3"/>
  </w:num>
  <w:num w:numId="21" w16cid:durableId="1728802624">
    <w:abstractNumId w:val="28"/>
  </w:num>
  <w:num w:numId="22" w16cid:durableId="2139293605">
    <w:abstractNumId w:val="26"/>
  </w:num>
  <w:num w:numId="23" w16cid:durableId="844436075">
    <w:abstractNumId w:val="22"/>
  </w:num>
  <w:num w:numId="24" w16cid:durableId="1107191493">
    <w:abstractNumId w:val="0"/>
  </w:num>
  <w:num w:numId="25" w16cid:durableId="338238407">
    <w:abstractNumId w:val="13"/>
  </w:num>
  <w:num w:numId="26" w16cid:durableId="1117408308">
    <w:abstractNumId w:val="16"/>
  </w:num>
  <w:num w:numId="27" w16cid:durableId="1108084463">
    <w:abstractNumId w:val="20"/>
  </w:num>
  <w:num w:numId="28" w16cid:durableId="269437823">
    <w:abstractNumId w:val="10"/>
  </w:num>
  <w:num w:numId="29" w16cid:durableId="410322915">
    <w:abstractNumId w:val="9"/>
  </w:num>
  <w:num w:numId="30" w16cid:durableId="1952126658">
    <w:abstractNumId w:val="12"/>
  </w:num>
  <w:num w:numId="31" w16cid:durableId="98837648">
    <w:abstractNumId w:val="19"/>
  </w:num>
  <w:num w:numId="32" w16cid:durableId="143936959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3AED"/>
    <w:rsid w:val="000246E6"/>
    <w:rsid w:val="00025353"/>
    <w:rsid w:val="00026351"/>
    <w:rsid w:val="00026918"/>
    <w:rsid w:val="000275BF"/>
    <w:rsid w:val="00027CB1"/>
    <w:rsid w:val="00030D40"/>
    <w:rsid w:val="000312D9"/>
    <w:rsid w:val="000313A6"/>
    <w:rsid w:val="0003259F"/>
    <w:rsid w:val="000330A3"/>
    <w:rsid w:val="00033946"/>
    <w:rsid w:val="00033B20"/>
    <w:rsid w:val="0003466E"/>
    <w:rsid w:val="00034CED"/>
    <w:rsid w:val="000356CC"/>
    <w:rsid w:val="00037D1B"/>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0D4"/>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4F1B"/>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669B"/>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127"/>
    <w:rsid w:val="00181C60"/>
    <w:rsid w:val="00181F0F"/>
    <w:rsid w:val="00181F75"/>
    <w:rsid w:val="00183004"/>
    <w:rsid w:val="0018301A"/>
    <w:rsid w:val="001830FF"/>
    <w:rsid w:val="001831E9"/>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46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30"/>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26B"/>
    <w:rsid w:val="002A3785"/>
    <w:rsid w:val="002A4619"/>
    <w:rsid w:val="002A464D"/>
    <w:rsid w:val="002A5028"/>
    <w:rsid w:val="002A7293"/>
    <w:rsid w:val="002A7380"/>
    <w:rsid w:val="002A76C6"/>
    <w:rsid w:val="002A797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6EC9"/>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199"/>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30A"/>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0EA1"/>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3ED"/>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22D"/>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7CE"/>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2D9"/>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3AC"/>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240A"/>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5F"/>
    <w:rsid w:val="00617A6E"/>
    <w:rsid w:val="00620934"/>
    <w:rsid w:val="00620AB7"/>
    <w:rsid w:val="00621350"/>
    <w:rsid w:val="00621D02"/>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C11"/>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8D7"/>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925"/>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2A7"/>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64"/>
    <w:rsid w:val="00965FCF"/>
    <w:rsid w:val="009666E0"/>
    <w:rsid w:val="00971CAE"/>
    <w:rsid w:val="0097207F"/>
    <w:rsid w:val="009724A5"/>
    <w:rsid w:val="00972668"/>
    <w:rsid w:val="009732B6"/>
    <w:rsid w:val="00973601"/>
    <w:rsid w:val="0097362A"/>
    <w:rsid w:val="00973BAB"/>
    <w:rsid w:val="00973FB1"/>
    <w:rsid w:val="00974058"/>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158"/>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A03"/>
    <w:rsid w:val="00A10D1E"/>
    <w:rsid w:val="00A10D1F"/>
    <w:rsid w:val="00A112E2"/>
    <w:rsid w:val="00A1152B"/>
    <w:rsid w:val="00A1199A"/>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FC9"/>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2C0"/>
    <w:rsid w:val="00A93710"/>
    <w:rsid w:val="00A93916"/>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2DE5"/>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9E0"/>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5D3"/>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9100A"/>
    <w:rsid w:val="00B925B0"/>
    <w:rsid w:val="00B92A9E"/>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E1D"/>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918"/>
    <w:rsid w:val="00C56BBA"/>
    <w:rsid w:val="00C57D7E"/>
    <w:rsid w:val="00C6056C"/>
    <w:rsid w:val="00C611EE"/>
    <w:rsid w:val="00C613C7"/>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1CB"/>
    <w:rsid w:val="00CD043A"/>
    <w:rsid w:val="00CD31D5"/>
    <w:rsid w:val="00CD3548"/>
    <w:rsid w:val="00CD4190"/>
    <w:rsid w:val="00CD435C"/>
    <w:rsid w:val="00CD43C8"/>
    <w:rsid w:val="00CD4898"/>
    <w:rsid w:val="00CD7157"/>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2F2"/>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DBF"/>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3E9"/>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7A4"/>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A7AFE"/>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355"/>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5E26"/>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8E1"/>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2B3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6E"/>
    <w:rsid w:val="00FF6156"/>
    <w:rsid w:val="00FF6934"/>
    <w:rsid w:val="00FF69B7"/>
    <w:rsid w:val="00FF6ACF"/>
    <w:rsid w:val="00FF6FFD"/>
    <w:rsid w:val="00FF7098"/>
    <w:rsid w:val="00FF767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20C20BDC-8CEF-4A1B-B45E-36B11E970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gmail-m-2459639273452478802msolistparagraphmailrucssattributepostfix">
    <w:name w:val="gmail-m_-2459639273452478802msolistparagraph_mailru_css_attribute_postfix"/>
    <w:basedOn w:val="a"/>
    <w:rsid w:val="00037D1B"/>
    <w:pPr>
      <w:spacing w:before="100" w:beforeAutospacing="1" w:after="100" w:afterAutospacing="1"/>
    </w:pPr>
  </w:style>
  <w:style w:type="paragraph" w:customStyle="1" w:styleId="gmail-m-2459639273452478802msolistparagraphcxspmiddlemailrucssattributepostfix">
    <w:name w:val="gmail-m_-2459639273452478802msolistparagraphcxspmiddle_mailru_css_attribute_postfix"/>
    <w:basedOn w:val="a"/>
    <w:rsid w:val="00037D1B"/>
    <w:pPr>
      <w:spacing w:before="100" w:beforeAutospacing="1" w:after="100" w:afterAutospacing="1"/>
    </w:pPr>
  </w:style>
  <w:style w:type="paragraph" w:customStyle="1" w:styleId="msonormalmailrucssattributepostfix">
    <w:name w:val="msonormal_mailru_css_attribute_postfix"/>
    <w:basedOn w:val="a"/>
    <w:rsid w:val="00037D1B"/>
    <w:pPr>
      <w:spacing w:before="100" w:beforeAutospacing="1" w:after="100" w:afterAutospacing="1"/>
    </w:pPr>
  </w:style>
  <w:style w:type="paragraph" w:customStyle="1" w:styleId="gmail-m-2459639273452478802msolistparagraphcxsplastmailrucssattributepostfix">
    <w:name w:val="gmail-m_-2459639273452478802msolistparagraphcxsplast_mailru_css_attribute_postfix"/>
    <w:basedOn w:val="a"/>
    <w:rsid w:val="00037D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17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6674831">
      <w:bodyDiv w:val="1"/>
      <w:marLeft w:val="0"/>
      <w:marRight w:val="0"/>
      <w:marTop w:val="0"/>
      <w:marBottom w:val="0"/>
      <w:divBdr>
        <w:top w:val="none" w:sz="0" w:space="0" w:color="auto"/>
        <w:left w:val="none" w:sz="0" w:space="0" w:color="auto"/>
        <w:bottom w:val="none" w:sz="0" w:space="0" w:color="auto"/>
        <w:right w:val="none" w:sz="0" w:space="0" w:color="auto"/>
      </w:divBdr>
    </w:div>
    <w:div w:id="130967513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1201366">
      <w:bodyDiv w:val="1"/>
      <w:marLeft w:val="0"/>
      <w:marRight w:val="0"/>
      <w:marTop w:val="0"/>
      <w:marBottom w:val="0"/>
      <w:divBdr>
        <w:top w:val="none" w:sz="0" w:space="0" w:color="auto"/>
        <w:left w:val="none" w:sz="0" w:space="0" w:color="auto"/>
        <w:bottom w:val="none" w:sz="0" w:space="0" w:color="auto"/>
        <w:right w:val="none" w:sz="0" w:space="0" w:color="auto"/>
      </w:divBdr>
    </w:div>
    <w:div w:id="1782997095">
      <w:bodyDiv w:val="1"/>
      <w:marLeft w:val="0"/>
      <w:marRight w:val="0"/>
      <w:marTop w:val="0"/>
      <w:marBottom w:val="0"/>
      <w:divBdr>
        <w:top w:val="none" w:sz="0" w:space="0" w:color="auto"/>
        <w:left w:val="none" w:sz="0" w:space="0" w:color="auto"/>
        <w:bottom w:val="none" w:sz="0" w:space="0" w:color="auto"/>
        <w:right w:val="none" w:sz="0" w:space="0" w:color="auto"/>
      </w:divBdr>
    </w:div>
    <w:div w:id="18931556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80F28-8646-4B65-AC20-7BBF7F83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65</Pages>
  <Words>18195</Words>
  <Characters>103718</Characters>
  <Application>Microsoft Office Word</Application>
  <DocSecurity>0</DocSecurity>
  <Lines>864</Lines>
  <Paragraphs>243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121670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G</cp:lastModifiedBy>
  <cp:revision>40</cp:revision>
  <cp:lastPrinted>2018-02-16T07:12:00Z</cp:lastPrinted>
  <dcterms:created xsi:type="dcterms:W3CDTF">2022-05-30T17:03:00Z</dcterms:created>
  <dcterms:modified xsi:type="dcterms:W3CDTF">2025-12-17T12:25:00Z</dcterms:modified>
</cp:coreProperties>
</file>